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2961A" w14:textId="4254B13F" w:rsidR="009C53BD" w:rsidRPr="001459EA" w:rsidRDefault="00055FA4" w:rsidP="001459EA">
      <w:pPr>
        <w:tabs>
          <w:tab w:val="left" w:pos="751"/>
          <w:tab w:val="right" w:pos="9082"/>
        </w:tabs>
        <w:ind w:left="0" w:right="-11" w:firstLine="0"/>
        <w:jc w:val="right"/>
        <w:rPr>
          <w:color w:val="auto"/>
        </w:rPr>
      </w:pPr>
      <w:commentRangeStart w:id="0"/>
      <w:r w:rsidRPr="6C19D36D">
        <w:rPr>
          <w:color w:val="auto"/>
        </w:rPr>
        <w:t>EELNÕU</w:t>
      </w:r>
      <w:commentRangeEnd w:id="0"/>
      <w:r w:rsidR="00372909">
        <w:rPr>
          <w:rStyle w:val="Kommentaariviide"/>
        </w:rPr>
        <w:commentReference w:id="0"/>
      </w:r>
    </w:p>
    <w:p w14:paraId="52906D7B" w14:textId="77777777" w:rsidR="006C5A3C" w:rsidRDefault="006C5A3C" w:rsidP="00DA1DE1">
      <w:pPr>
        <w:ind w:left="0" w:right="0" w:firstLine="0"/>
        <w:rPr>
          <w:color w:val="auto"/>
          <w:szCs w:val="24"/>
        </w:rPr>
      </w:pPr>
    </w:p>
    <w:p w14:paraId="0605368B" w14:textId="750D5982" w:rsidR="009C53BD" w:rsidRPr="002556E4" w:rsidRDefault="00055FA4" w:rsidP="001459EA">
      <w:pPr>
        <w:pStyle w:val="Pealkiri1"/>
        <w:spacing w:after="0" w:line="240" w:lineRule="auto"/>
        <w:ind w:left="0" w:firstLine="0"/>
        <w:jc w:val="center"/>
        <w:rPr>
          <w:color w:val="auto"/>
          <w:sz w:val="32"/>
          <w:szCs w:val="32"/>
        </w:rPr>
      </w:pPr>
      <w:commentRangeStart w:id="1"/>
      <w:r w:rsidRPr="002556E4">
        <w:rPr>
          <w:color w:val="auto"/>
          <w:sz w:val="32"/>
          <w:szCs w:val="32"/>
        </w:rPr>
        <w:t>Keskkonnaseadustiku üldosa seaduse ja teiste seaduste muutmise seadus</w:t>
      </w:r>
      <w:commentRangeEnd w:id="1"/>
      <w:r w:rsidR="00372909">
        <w:rPr>
          <w:rStyle w:val="Kommentaariviide"/>
          <w:b w:val="0"/>
        </w:rPr>
        <w:commentReference w:id="1"/>
      </w:r>
    </w:p>
    <w:p w14:paraId="62853268" w14:textId="77777777" w:rsidR="006C5A3C" w:rsidRPr="002556E4" w:rsidRDefault="006C5A3C" w:rsidP="00DA1DE1">
      <w:pPr>
        <w:ind w:left="0" w:right="0" w:firstLine="0"/>
        <w:jc w:val="left"/>
        <w:rPr>
          <w:color w:val="auto"/>
          <w:szCs w:val="24"/>
        </w:rPr>
      </w:pPr>
    </w:p>
    <w:p w14:paraId="4FE65608" w14:textId="376A5A56" w:rsidR="009C53BD" w:rsidRPr="002556E4" w:rsidRDefault="06E7B355" w:rsidP="00DA1DE1">
      <w:pPr>
        <w:pStyle w:val="Pealkiri1"/>
        <w:keepNext w:val="0"/>
        <w:keepLines w:val="0"/>
        <w:spacing w:after="0" w:line="240" w:lineRule="auto"/>
        <w:ind w:left="0"/>
        <w:jc w:val="left"/>
        <w:rPr>
          <w:color w:val="auto"/>
          <w:szCs w:val="24"/>
        </w:rPr>
      </w:pPr>
      <w:r w:rsidRPr="002556E4">
        <w:rPr>
          <w:color w:val="auto"/>
          <w:szCs w:val="24"/>
        </w:rPr>
        <w:t>§ 1. Keskkonnaseadustiku üldosa seaduse muutmine</w:t>
      </w:r>
    </w:p>
    <w:p w14:paraId="527F43C7" w14:textId="7CF73D86" w:rsidR="009C53BD" w:rsidRPr="002556E4" w:rsidRDefault="009C53BD" w:rsidP="00DA1DE1">
      <w:pPr>
        <w:ind w:left="0" w:right="0" w:firstLine="0"/>
        <w:jc w:val="left"/>
        <w:rPr>
          <w:color w:val="auto"/>
          <w:szCs w:val="24"/>
        </w:rPr>
      </w:pPr>
    </w:p>
    <w:p w14:paraId="19CD0FE5" w14:textId="2B1BCF0D" w:rsidR="00801C89" w:rsidRPr="002556E4" w:rsidRDefault="06E7B355" w:rsidP="00DA1DE1">
      <w:pPr>
        <w:ind w:left="0" w:right="0"/>
        <w:rPr>
          <w:color w:val="auto"/>
          <w:szCs w:val="24"/>
        </w:rPr>
      </w:pPr>
      <w:r w:rsidRPr="002556E4">
        <w:rPr>
          <w:color w:val="auto"/>
          <w:szCs w:val="24"/>
        </w:rPr>
        <w:t>Keskkonnaseadustiku üldosa seaduses tehakse järgmised muudatused:</w:t>
      </w:r>
    </w:p>
    <w:p w14:paraId="5C9BC619" w14:textId="77777777" w:rsidR="002030FA" w:rsidRPr="002556E4" w:rsidRDefault="002030FA" w:rsidP="00DA1DE1">
      <w:pPr>
        <w:pStyle w:val="Normaallaadveeb"/>
        <w:spacing w:before="0" w:beforeAutospacing="0" w:after="0" w:afterAutospacing="0"/>
      </w:pPr>
    </w:p>
    <w:p w14:paraId="498BFB35" w14:textId="40586271" w:rsidR="00FA0AC1" w:rsidRDefault="37CD68AA" w:rsidP="00DA1DE1">
      <w:pPr>
        <w:ind w:left="0"/>
        <w:rPr>
          <w:color w:val="000000" w:themeColor="text1"/>
        </w:rPr>
      </w:pPr>
      <w:r w:rsidRPr="6753B488">
        <w:rPr>
          <w:b/>
          <w:bCs/>
          <w:color w:val="000000" w:themeColor="text1"/>
        </w:rPr>
        <w:t>1)</w:t>
      </w:r>
      <w:r w:rsidRPr="6753B488">
        <w:rPr>
          <w:color w:val="000000" w:themeColor="text1"/>
        </w:rPr>
        <w:t xml:space="preserve"> </w:t>
      </w:r>
      <w:bookmarkStart w:id="2" w:name="_Hlk189207775"/>
      <w:r w:rsidR="26870B40" w:rsidRPr="6753B488">
        <w:rPr>
          <w:color w:val="000000" w:themeColor="text1"/>
        </w:rPr>
        <w:t xml:space="preserve">paragrahvi </w:t>
      </w:r>
      <w:r w:rsidR="70065927" w:rsidRPr="6753B488">
        <w:rPr>
          <w:color w:val="000000" w:themeColor="text1"/>
        </w:rPr>
        <w:t>39</w:t>
      </w:r>
      <w:r w:rsidR="70065927" w:rsidRPr="6753B488">
        <w:rPr>
          <w:color w:val="000000" w:themeColor="text1"/>
          <w:vertAlign w:val="superscript"/>
        </w:rPr>
        <w:t>5</w:t>
      </w:r>
      <w:r w:rsidR="3A15E7AA" w:rsidRPr="6753B488">
        <w:rPr>
          <w:color w:val="000000" w:themeColor="text1"/>
          <w:vertAlign w:val="superscript"/>
        </w:rPr>
        <w:t xml:space="preserve"> </w:t>
      </w:r>
      <w:r w:rsidR="70065927" w:rsidRPr="6753B488">
        <w:rPr>
          <w:color w:val="000000" w:themeColor="text1"/>
        </w:rPr>
        <w:t xml:space="preserve">täiendatakse </w:t>
      </w:r>
      <w:bookmarkEnd w:id="2"/>
      <w:r w:rsidR="70065927" w:rsidRPr="6753B488">
        <w:rPr>
          <w:color w:val="000000" w:themeColor="text1"/>
        </w:rPr>
        <w:t>lõi</w:t>
      </w:r>
      <w:r w:rsidR="1E52705D" w:rsidRPr="6753B488">
        <w:rPr>
          <w:color w:val="000000" w:themeColor="text1"/>
        </w:rPr>
        <w:t>get</w:t>
      </w:r>
      <w:r w:rsidR="70065927" w:rsidRPr="6753B488">
        <w:rPr>
          <w:color w:val="000000" w:themeColor="text1"/>
        </w:rPr>
        <w:t xml:space="preserve">ega </w:t>
      </w:r>
      <w:r w:rsidR="0F019E4F" w:rsidRPr="6753B488">
        <w:rPr>
          <w:color w:val="000000" w:themeColor="text1"/>
        </w:rPr>
        <w:t>8</w:t>
      </w:r>
      <w:r w:rsidR="0F019E4F" w:rsidRPr="6753B488">
        <w:rPr>
          <w:color w:val="000000" w:themeColor="text1"/>
          <w:vertAlign w:val="superscript"/>
        </w:rPr>
        <w:t>1</w:t>
      </w:r>
      <w:r w:rsidR="00DE014A">
        <w:rPr>
          <w:color w:val="000000" w:themeColor="text1"/>
        </w:rPr>
        <w:t>–</w:t>
      </w:r>
      <w:r w:rsidR="7EE7F039" w:rsidRPr="6753B488">
        <w:rPr>
          <w:color w:val="000000" w:themeColor="text1"/>
        </w:rPr>
        <w:t>8</w:t>
      </w:r>
      <w:r w:rsidR="00DE014A">
        <w:rPr>
          <w:color w:val="000000" w:themeColor="text1"/>
          <w:vertAlign w:val="superscript"/>
        </w:rPr>
        <w:t>3</w:t>
      </w:r>
      <w:r w:rsidR="0F019E4F" w:rsidRPr="6753B488">
        <w:rPr>
          <w:i/>
          <w:iCs/>
          <w:color w:val="000000" w:themeColor="text1"/>
        </w:rPr>
        <w:t xml:space="preserve"> </w:t>
      </w:r>
      <w:r w:rsidR="0F019E4F" w:rsidRPr="6753B488">
        <w:rPr>
          <w:color w:val="000000" w:themeColor="text1"/>
        </w:rPr>
        <w:t>järgmises sõnastuses:</w:t>
      </w:r>
    </w:p>
    <w:p w14:paraId="3392F8E8" w14:textId="4278B3A6" w:rsidR="00157E3C" w:rsidRPr="00FC48BF" w:rsidRDefault="0F019E4F" w:rsidP="00DA1DE1">
      <w:pPr>
        <w:ind w:left="0"/>
        <w:rPr>
          <w:color w:val="000000" w:themeColor="text1"/>
        </w:rPr>
      </w:pPr>
      <w:r w:rsidRPr="6753B488">
        <w:rPr>
          <w:color w:val="000000" w:themeColor="text1"/>
        </w:rPr>
        <w:t>„(8</w:t>
      </w:r>
      <w:r w:rsidRPr="6753B488">
        <w:rPr>
          <w:color w:val="000000" w:themeColor="text1"/>
          <w:vertAlign w:val="superscript"/>
        </w:rPr>
        <w:t>1</w:t>
      </w:r>
      <w:r w:rsidRPr="6753B488">
        <w:rPr>
          <w:color w:val="000000" w:themeColor="text1"/>
        </w:rPr>
        <w:t>)</w:t>
      </w:r>
      <w:r w:rsidR="14D3A412" w:rsidRPr="6753B488">
        <w:rPr>
          <w:color w:val="000000" w:themeColor="text1"/>
        </w:rPr>
        <w:t xml:space="preserve"> </w:t>
      </w:r>
      <w:r w:rsidR="06FC25B1" w:rsidRPr="6753B488">
        <w:rPr>
          <w:color w:val="000000" w:themeColor="text1"/>
        </w:rPr>
        <w:t>Eesti looduse</w:t>
      </w:r>
      <w:r w:rsidR="06FC25B1">
        <w:t xml:space="preserve"> infosüsteemis töödeldakse infosüsteemi </w:t>
      </w:r>
      <w:ins w:id="3" w:author="Inge Mehide - JUSTDIGI" w:date="2025-02-19T10:10:00Z" w16du:dateUtc="2025-02-19T08:10:00Z">
        <w:r w:rsidR="002C6E75">
          <w:t xml:space="preserve">andmed </w:t>
        </w:r>
      </w:ins>
      <w:r w:rsidR="06FC25B1">
        <w:t>esitanud isiku üldandmeid.</w:t>
      </w:r>
    </w:p>
    <w:p w14:paraId="112A9936" w14:textId="5B824830" w:rsidR="00157E3C" w:rsidRPr="00356BB4" w:rsidRDefault="00157E3C" w:rsidP="00DA1DE1">
      <w:pPr>
        <w:ind w:left="0"/>
      </w:pPr>
    </w:p>
    <w:p w14:paraId="20F895C9" w14:textId="616B9B5E" w:rsidR="00DE014A" w:rsidRDefault="06FC25B1" w:rsidP="00DA1DE1">
      <w:pPr>
        <w:ind w:left="0"/>
        <w:rPr>
          <w:color w:val="000000" w:themeColor="text1"/>
        </w:rPr>
      </w:pPr>
      <w:r>
        <w:t>(8</w:t>
      </w:r>
      <w:r w:rsidRPr="6753B488">
        <w:rPr>
          <w:vertAlign w:val="superscript"/>
        </w:rPr>
        <w:t>2</w:t>
      </w:r>
      <w:r>
        <w:t xml:space="preserve">) </w:t>
      </w:r>
      <w:r w:rsidR="4E30CB39" w:rsidRPr="6753B488">
        <w:rPr>
          <w:color w:val="000000" w:themeColor="text1"/>
        </w:rPr>
        <w:t>Eesti</w:t>
      </w:r>
      <w:commentRangeStart w:id="4"/>
      <w:del w:id="5" w:author="Inge Mehide - JUSTDIGI" w:date="2025-02-19T10:12:00Z" w16du:dateUtc="2025-02-19T08:12:00Z">
        <w:r w:rsidR="4E30CB39" w:rsidRPr="6753B488" w:rsidDel="000634F1">
          <w:rPr>
            <w:color w:val="000000" w:themeColor="text1"/>
          </w:rPr>
          <w:delText>l</w:delText>
        </w:r>
      </w:del>
      <w:commentRangeEnd w:id="4"/>
      <w:r w:rsidR="008C60E2">
        <w:rPr>
          <w:rStyle w:val="Kommentaariviide"/>
        </w:rPr>
        <w:commentReference w:id="4"/>
      </w:r>
      <w:r w:rsidR="4E30CB39" w:rsidRPr="6753B488">
        <w:rPr>
          <w:color w:val="000000" w:themeColor="text1"/>
        </w:rPr>
        <w:t xml:space="preserve"> looduse infosüsteemi</w:t>
      </w:r>
      <w:r w:rsidR="1126FE98" w:rsidRPr="6753B488">
        <w:rPr>
          <w:color w:val="000000" w:themeColor="text1"/>
        </w:rPr>
        <w:t xml:space="preserve"> andmed esitanud registreeritud kasutajate </w:t>
      </w:r>
      <w:del w:id="6" w:author="Inge Mehide - JUSTDIGI" w:date="2025-02-19T10:12:00Z" w16du:dateUtc="2025-02-19T08:12:00Z">
        <w:r w:rsidR="1126FE98" w:rsidRPr="6753B488" w:rsidDel="00A16968">
          <w:rPr>
            <w:color w:val="000000" w:themeColor="text1"/>
          </w:rPr>
          <w:delText xml:space="preserve">nimi </w:delText>
        </w:r>
      </w:del>
      <w:ins w:id="7" w:author="Inge Mehide - JUSTDIGI" w:date="2025-02-19T10:12:00Z" w16du:dateUtc="2025-02-19T08:12:00Z">
        <w:r w:rsidR="00A16968">
          <w:rPr>
            <w:color w:val="000000" w:themeColor="text1"/>
          </w:rPr>
          <w:t>nime</w:t>
        </w:r>
        <w:r w:rsidR="00A16968" w:rsidRPr="6753B488">
          <w:rPr>
            <w:color w:val="000000" w:themeColor="text1"/>
          </w:rPr>
          <w:t xml:space="preserve"> </w:t>
        </w:r>
      </w:ins>
      <w:r w:rsidR="1126FE98" w:rsidRPr="6753B488">
        <w:rPr>
          <w:color w:val="000000" w:themeColor="text1"/>
        </w:rPr>
        <w:t>ja isikukood</w:t>
      </w:r>
      <w:r w:rsidR="3FF0ED82" w:rsidRPr="6753B488">
        <w:rPr>
          <w:color w:val="000000" w:themeColor="text1"/>
        </w:rPr>
        <w:t>i</w:t>
      </w:r>
      <w:r w:rsidR="1126FE98" w:rsidRPr="6753B488">
        <w:rPr>
          <w:color w:val="000000" w:themeColor="text1"/>
        </w:rPr>
        <w:t xml:space="preserve"> säilitatakse tähtajatult</w:t>
      </w:r>
      <w:r w:rsidR="03E694D9" w:rsidRPr="6753B488">
        <w:rPr>
          <w:color w:val="000000" w:themeColor="text1"/>
        </w:rPr>
        <w:t xml:space="preserve"> ning kontaktandmed</w:t>
      </w:r>
      <w:r w:rsidR="00884646">
        <w:rPr>
          <w:color w:val="000000" w:themeColor="text1"/>
        </w:rPr>
        <w:t xml:space="preserve"> </w:t>
      </w:r>
      <w:r w:rsidR="1126FE98" w:rsidRPr="6753B488">
        <w:rPr>
          <w:color w:val="000000" w:themeColor="text1"/>
        </w:rPr>
        <w:t xml:space="preserve">kustutatakse kasutajaõiguste </w:t>
      </w:r>
      <w:commentRangeStart w:id="8"/>
      <w:r w:rsidR="1126FE98" w:rsidRPr="6753B488">
        <w:rPr>
          <w:color w:val="000000" w:themeColor="text1"/>
        </w:rPr>
        <w:t xml:space="preserve">peatamisel </w:t>
      </w:r>
      <w:commentRangeEnd w:id="8"/>
      <w:r w:rsidR="00A54187">
        <w:rPr>
          <w:rStyle w:val="Kommentaariviide"/>
        </w:rPr>
        <w:commentReference w:id="8"/>
      </w:r>
      <w:r w:rsidR="1126FE98" w:rsidRPr="6753B488">
        <w:rPr>
          <w:color w:val="000000" w:themeColor="text1"/>
        </w:rPr>
        <w:t xml:space="preserve">või </w:t>
      </w:r>
      <w:commentRangeStart w:id="9"/>
      <w:r w:rsidR="1126FE98" w:rsidRPr="6753B488">
        <w:rPr>
          <w:color w:val="000000" w:themeColor="text1"/>
        </w:rPr>
        <w:t>ü</w:t>
      </w:r>
      <w:ins w:id="10" w:author="Inge Mehide - JUSTDIGI" w:date="2025-02-19T10:36:00Z" w16du:dateUtc="2025-02-19T08:36:00Z">
        <w:r w:rsidR="00261E17">
          <w:rPr>
            <w:color w:val="000000" w:themeColor="text1"/>
          </w:rPr>
          <w:t>ks</w:t>
        </w:r>
      </w:ins>
      <w:del w:id="11" w:author="Inge Mehide - JUSTDIGI" w:date="2025-02-19T10:36:00Z" w16du:dateUtc="2025-02-19T08:36:00Z">
        <w:r w:rsidR="1126FE98" w:rsidRPr="6753B488" w:rsidDel="00261E17">
          <w:rPr>
            <w:color w:val="000000" w:themeColor="text1"/>
          </w:rPr>
          <w:delText>he</w:delText>
        </w:r>
      </w:del>
      <w:r w:rsidR="1126FE98" w:rsidRPr="6753B488">
        <w:rPr>
          <w:color w:val="000000" w:themeColor="text1"/>
        </w:rPr>
        <w:t xml:space="preserve"> aasta </w:t>
      </w:r>
      <w:ins w:id="12" w:author="Inge Mehide - JUSTDIGI" w:date="2025-02-19T10:36:00Z" w16du:dateUtc="2025-02-19T08:36:00Z">
        <w:r w:rsidR="00261E17">
          <w:rPr>
            <w:color w:val="000000" w:themeColor="text1"/>
          </w:rPr>
          <w:t>pärast</w:t>
        </w:r>
      </w:ins>
      <w:del w:id="13" w:author="Inge Mehide - JUSTDIGI" w:date="2025-02-19T10:36:00Z" w16du:dateUtc="2025-02-19T08:36:00Z">
        <w:r w:rsidR="1126FE98" w:rsidRPr="6753B488" w:rsidDel="00261E17">
          <w:rPr>
            <w:color w:val="000000" w:themeColor="text1"/>
          </w:rPr>
          <w:delText>möödumisel</w:delText>
        </w:r>
      </w:del>
      <w:r w:rsidR="1126FE98" w:rsidRPr="6753B488">
        <w:rPr>
          <w:color w:val="000000" w:themeColor="text1"/>
        </w:rPr>
        <w:t xml:space="preserve"> </w:t>
      </w:r>
      <w:commentRangeEnd w:id="9"/>
      <w:r w:rsidR="00B276D4">
        <w:rPr>
          <w:rStyle w:val="Kommentaariviide"/>
        </w:rPr>
        <w:commentReference w:id="9"/>
      </w:r>
      <w:r w:rsidR="1126FE98" w:rsidRPr="6753B488">
        <w:rPr>
          <w:color w:val="000000" w:themeColor="text1"/>
        </w:rPr>
        <w:t>viimas</w:t>
      </w:r>
      <w:del w:id="14" w:author="Inge Mehide - JUSTDIGI" w:date="2025-02-19T10:36:00Z" w16du:dateUtc="2025-02-19T08:36:00Z">
        <w:r w:rsidR="1126FE98" w:rsidRPr="6753B488" w:rsidDel="00261E17">
          <w:rPr>
            <w:color w:val="000000" w:themeColor="text1"/>
          </w:rPr>
          <w:delText>es</w:delText>
        </w:r>
      </w:del>
      <w:r w:rsidR="1126FE98" w:rsidRPr="6753B488">
        <w:rPr>
          <w:color w:val="000000" w:themeColor="text1"/>
        </w:rPr>
        <w:t>t andmete andmekogusse esitamis</w:t>
      </w:r>
      <w:del w:id="15" w:author="Inge Mehide - JUSTDIGI" w:date="2025-02-19T10:36:00Z" w16du:dateUtc="2025-02-19T08:36:00Z">
        <w:r w:rsidR="1126FE98" w:rsidRPr="6753B488" w:rsidDel="00261E17">
          <w:rPr>
            <w:color w:val="000000" w:themeColor="text1"/>
          </w:rPr>
          <w:delText>es</w:delText>
        </w:r>
      </w:del>
      <w:r w:rsidR="1126FE98" w:rsidRPr="6753B488">
        <w:rPr>
          <w:color w:val="000000" w:themeColor="text1"/>
        </w:rPr>
        <w:t>t</w:t>
      </w:r>
      <w:r w:rsidR="4053220D" w:rsidRPr="6753B488">
        <w:rPr>
          <w:color w:val="000000" w:themeColor="text1"/>
        </w:rPr>
        <w:t>.</w:t>
      </w:r>
    </w:p>
    <w:p w14:paraId="6C9D178D" w14:textId="77777777" w:rsidR="00DE014A" w:rsidRDefault="00DE014A" w:rsidP="00DA1DE1">
      <w:pPr>
        <w:ind w:left="0"/>
        <w:rPr>
          <w:color w:val="000000" w:themeColor="text1"/>
        </w:rPr>
      </w:pPr>
    </w:p>
    <w:p w14:paraId="209D5D12" w14:textId="7B5880DF" w:rsidR="00157E3C" w:rsidRDefault="00DE014A" w:rsidP="00DA1DE1">
      <w:pPr>
        <w:ind w:left="0"/>
        <w:rPr>
          <w:color w:val="000000" w:themeColor="text1"/>
        </w:rPr>
      </w:pPr>
      <w:r w:rsidRPr="00DE014A">
        <w:t>(8</w:t>
      </w:r>
      <w:r w:rsidRPr="00DE014A">
        <w:rPr>
          <w:vertAlign w:val="superscript"/>
        </w:rPr>
        <w:t>3</w:t>
      </w:r>
      <w:r w:rsidRPr="00DE014A">
        <w:t>) Eesti looduse infosüsteemi vastutav töötleja on Kliimaministeerium.</w:t>
      </w:r>
      <w:r w:rsidR="4053220D" w:rsidRPr="00DE014A">
        <w:rPr>
          <w:color w:val="000000" w:themeColor="text1"/>
        </w:rPr>
        <w:t>“;</w:t>
      </w:r>
    </w:p>
    <w:p w14:paraId="25E41F23" w14:textId="77777777" w:rsidR="00E21269" w:rsidRDefault="00E21269" w:rsidP="00DA1DE1">
      <w:pPr>
        <w:ind w:left="0"/>
        <w:rPr>
          <w:color w:val="000000" w:themeColor="text1"/>
        </w:rPr>
      </w:pPr>
    </w:p>
    <w:p w14:paraId="7A96988A" w14:textId="77777777" w:rsidR="00E21269" w:rsidRDefault="00E21269" w:rsidP="00DA1DE1">
      <w:pPr>
        <w:ind w:left="0"/>
        <w:rPr>
          <w:color w:val="000000" w:themeColor="text1"/>
        </w:rPr>
      </w:pPr>
      <w:r w:rsidRPr="00DE014A">
        <w:rPr>
          <w:b/>
          <w:bCs/>
          <w:color w:val="000000" w:themeColor="text1"/>
        </w:rPr>
        <w:t>2)</w:t>
      </w:r>
      <w:r>
        <w:rPr>
          <w:color w:val="000000" w:themeColor="text1"/>
        </w:rPr>
        <w:t xml:space="preserve"> </w:t>
      </w:r>
      <w:r w:rsidRPr="00E21269">
        <w:rPr>
          <w:color w:val="000000" w:themeColor="text1"/>
        </w:rPr>
        <w:t>paragrahvi 39</w:t>
      </w:r>
      <w:r w:rsidRPr="00DE014A">
        <w:rPr>
          <w:color w:val="000000" w:themeColor="text1"/>
          <w:vertAlign w:val="superscript"/>
        </w:rPr>
        <w:t>5</w:t>
      </w:r>
      <w:r w:rsidRPr="00E21269">
        <w:rPr>
          <w:color w:val="000000" w:themeColor="text1"/>
        </w:rPr>
        <w:t xml:space="preserve"> </w:t>
      </w:r>
      <w:r>
        <w:rPr>
          <w:color w:val="000000" w:themeColor="text1"/>
        </w:rPr>
        <w:t>lõige 9 muudetakse ja sõnastatakse järgmiselt:</w:t>
      </w:r>
    </w:p>
    <w:p w14:paraId="4F237CAC" w14:textId="0D034A68" w:rsidR="00E21269" w:rsidRPr="00E21269" w:rsidRDefault="00E21269" w:rsidP="00E21269">
      <w:pPr>
        <w:ind w:left="0"/>
        <w:rPr>
          <w:color w:val="000000" w:themeColor="text1"/>
        </w:rPr>
      </w:pPr>
      <w:r>
        <w:rPr>
          <w:color w:val="000000" w:themeColor="text1"/>
        </w:rPr>
        <w:t>„</w:t>
      </w:r>
      <w:r w:rsidRPr="00E21269">
        <w:rPr>
          <w:color w:val="000000" w:themeColor="text1"/>
        </w:rPr>
        <w:t>(9</w:t>
      </w:r>
      <w:r>
        <w:rPr>
          <w:color w:val="000000" w:themeColor="text1"/>
        </w:rPr>
        <w:t xml:space="preserve">) </w:t>
      </w:r>
      <w:r w:rsidRPr="00E21269">
        <w:rPr>
          <w:color w:val="000000" w:themeColor="text1"/>
        </w:rPr>
        <w:t>Eesti looduse infosüsteemi põhimääruse kehtestab valdkonna eest vastutav minister määrusega, milles sätestatakse:</w:t>
      </w:r>
    </w:p>
    <w:p w14:paraId="1F72C128" w14:textId="2026FC3E" w:rsidR="00E21269" w:rsidRPr="00E21269" w:rsidRDefault="00E21269" w:rsidP="00E21269">
      <w:pPr>
        <w:ind w:left="0"/>
        <w:rPr>
          <w:color w:val="000000" w:themeColor="text1"/>
        </w:rPr>
      </w:pPr>
      <w:r w:rsidRPr="00E21269">
        <w:rPr>
          <w:color w:val="000000" w:themeColor="text1"/>
        </w:rPr>
        <w:t xml:space="preserve">1) </w:t>
      </w:r>
      <w:r w:rsidR="00DE014A">
        <w:rPr>
          <w:color w:val="000000" w:themeColor="text1"/>
        </w:rPr>
        <w:t xml:space="preserve">andmekogu volitatud töötlejad ning </w:t>
      </w:r>
      <w:r w:rsidRPr="00E21269">
        <w:rPr>
          <w:color w:val="000000" w:themeColor="text1"/>
        </w:rPr>
        <w:t>vastutava ja volitatud töötleja ülesanded;</w:t>
      </w:r>
    </w:p>
    <w:p w14:paraId="1068D9E0" w14:textId="77777777" w:rsidR="00E21269" w:rsidRPr="00E21269" w:rsidRDefault="00E21269" w:rsidP="00E21269">
      <w:pPr>
        <w:ind w:left="0"/>
        <w:rPr>
          <w:color w:val="000000" w:themeColor="text1"/>
        </w:rPr>
      </w:pPr>
      <w:r w:rsidRPr="00E21269">
        <w:rPr>
          <w:color w:val="000000" w:themeColor="text1"/>
        </w:rPr>
        <w:t>2) täpsem andmekoosseis;</w:t>
      </w:r>
    </w:p>
    <w:p w14:paraId="217B1EA6" w14:textId="77777777" w:rsidR="00E21269" w:rsidRPr="00E21269" w:rsidRDefault="00E21269" w:rsidP="00E21269">
      <w:pPr>
        <w:ind w:left="0"/>
        <w:rPr>
          <w:color w:val="000000" w:themeColor="text1"/>
        </w:rPr>
      </w:pPr>
      <w:r w:rsidRPr="00E21269">
        <w:rPr>
          <w:color w:val="000000" w:themeColor="text1"/>
        </w:rPr>
        <w:t>3) andmeandjad, nendelt saadavad andmed ja andmete infosüsteemi kandmise kord;</w:t>
      </w:r>
    </w:p>
    <w:p w14:paraId="0B538998" w14:textId="77777777" w:rsidR="00E21269" w:rsidRPr="00E21269" w:rsidRDefault="00E21269" w:rsidP="00E21269">
      <w:pPr>
        <w:ind w:left="0"/>
        <w:rPr>
          <w:color w:val="000000" w:themeColor="text1"/>
        </w:rPr>
      </w:pPr>
      <w:r w:rsidRPr="00E21269">
        <w:rPr>
          <w:color w:val="000000" w:themeColor="text1"/>
        </w:rPr>
        <w:t>4) andmetele juurdepääsu ja andmete väljastamise kord;</w:t>
      </w:r>
    </w:p>
    <w:p w14:paraId="1ED2440B" w14:textId="77777777" w:rsidR="00E21269" w:rsidRPr="00E21269" w:rsidRDefault="00E21269" w:rsidP="00E21269">
      <w:pPr>
        <w:ind w:left="0"/>
        <w:rPr>
          <w:color w:val="000000" w:themeColor="text1"/>
        </w:rPr>
      </w:pPr>
      <w:r w:rsidRPr="00E21269">
        <w:rPr>
          <w:color w:val="000000" w:themeColor="text1"/>
        </w:rPr>
        <w:t>5) andmete säilitamise tähtajad ning andmete täpsem säilitamise kord;</w:t>
      </w:r>
    </w:p>
    <w:p w14:paraId="5E3700F1" w14:textId="493AECA5" w:rsidR="00E21269" w:rsidRPr="00FC48BF" w:rsidRDefault="00E21269" w:rsidP="00E21269">
      <w:pPr>
        <w:ind w:left="0"/>
        <w:rPr>
          <w:color w:val="000000" w:themeColor="text1"/>
        </w:rPr>
      </w:pPr>
      <w:r w:rsidRPr="00E21269">
        <w:rPr>
          <w:color w:val="000000" w:themeColor="text1"/>
        </w:rPr>
        <w:t>6) muud korraldusküsimused.</w:t>
      </w:r>
      <w:r>
        <w:rPr>
          <w:color w:val="000000" w:themeColor="text1"/>
        </w:rPr>
        <w:t>“;</w:t>
      </w:r>
    </w:p>
    <w:p w14:paraId="6396DDF1" w14:textId="77777777" w:rsidR="00FA0AC1" w:rsidRDefault="00FA0AC1" w:rsidP="00DA1DE1">
      <w:pPr>
        <w:ind w:left="0"/>
        <w:rPr>
          <w:b/>
          <w:bCs/>
          <w:color w:val="000000" w:themeColor="text1"/>
        </w:rPr>
      </w:pPr>
    </w:p>
    <w:p w14:paraId="4B1308AA" w14:textId="2D507D4E" w:rsidR="00C01C23" w:rsidRPr="00D55A8A" w:rsidRDefault="006C5A3C" w:rsidP="00DA1DE1">
      <w:pPr>
        <w:ind w:left="0"/>
        <w:rPr>
          <w:color w:val="000000" w:themeColor="text1"/>
        </w:rPr>
      </w:pPr>
      <w:r>
        <w:rPr>
          <w:b/>
          <w:bCs/>
          <w:color w:val="000000" w:themeColor="text1"/>
        </w:rPr>
        <w:t>3</w:t>
      </w:r>
      <w:r w:rsidR="1A21790B" w:rsidRPr="00D55A8A">
        <w:rPr>
          <w:b/>
          <w:bCs/>
          <w:color w:val="000000" w:themeColor="text1"/>
        </w:rPr>
        <w:t>)</w:t>
      </w:r>
      <w:r w:rsidR="1A21790B" w:rsidRPr="00D55A8A">
        <w:rPr>
          <w:color w:val="000000" w:themeColor="text1"/>
        </w:rPr>
        <w:t xml:space="preserve"> paragrahvi 40</w:t>
      </w:r>
      <w:r w:rsidR="1A21790B" w:rsidRPr="00D55A8A">
        <w:rPr>
          <w:color w:val="000000" w:themeColor="text1"/>
          <w:vertAlign w:val="superscript"/>
        </w:rPr>
        <w:t>1</w:t>
      </w:r>
      <w:r w:rsidR="1A21790B" w:rsidRPr="00D55A8A">
        <w:rPr>
          <w:color w:val="000000" w:themeColor="text1"/>
        </w:rPr>
        <w:t xml:space="preserve"> lõiked 1–3 muudetakse ja sõnastatakse järgmiselt:</w:t>
      </w:r>
    </w:p>
    <w:p w14:paraId="545503BB" w14:textId="0F841F17" w:rsidR="00C01C23" w:rsidRPr="00D55A8A" w:rsidRDefault="1A21790B" w:rsidP="00DA1DE1">
      <w:pPr>
        <w:ind w:left="0"/>
        <w:rPr>
          <w:color w:val="000000" w:themeColor="text1"/>
        </w:rPr>
      </w:pPr>
      <w:r w:rsidRPr="00D55A8A">
        <w:rPr>
          <w:color w:val="000000" w:themeColor="text1"/>
        </w:rPr>
        <w:t>„(1) Keskkonnaotsuste infosüsteem on andmekogu, mille eesmärk on:</w:t>
      </w:r>
    </w:p>
    <w:p w14:paraId="26D5E8E2" w14:textId="5F4FDDBC" w:rsidR="00C01C23" w:rsidRPr="00D55A8A" w:rsidRDefault="47F9B81D" w:rsidP="00DA1DE1">
      <w:pPr>
        <w:ind w:left="0"/>
        <w:rPr>
          <w:color w:val="000000" w:themeColor="text1"/>
        </w:rPr>
      </w:pPr>
      <w:r w:rsidRPr="00D55A8A">
        <w:rPr>
          <w:color w:val="000000" w:themeColor="text1"/>
        </w:rPr>
        <w:t>1) keskkonna</w:t>
      </w:r>
      <w:r w:rsidR="6FE43E72" w:rsidRPr="00D55A8A">
        <w:rPr>
          <w:color w:val="000000" w:themeColor="text1"/>
        </w:rPr>
        <w:t xml:space="preserve">kasutusega seotud </w:t>
      </w:r>
      <w:r w:rsidRPr="00D55A8A">
        <w:rPr>
          <w:color w:val="000000" w:themeColor="text1"/>
        </w:rPr>
        <w:t>andmete avalikustami</w:t>
      </w:r>
      <w:r w:rsidR="3C6ED76E" w:rsidRPr="00D55A8A">
        <w:rPr>
          <w:color w:val="000000" w:themeColor="text1"/>
        </w:rPr>
        <w:t>ne;</w:t>
      </w:r>
    </w:p>
    <w:p w14:paraId="6B6AB1F7" w14:textId="2786AB4B" w:rsidR="00C01C23" w:rsidRPr="00D55A8A" w:rsidRDefault="71D68FFE" w:rsidP="00DA1DE1">
      <w:pPr>
        <w:ind w:left="0"/>
        <w:rPr>
          <w:color w:val="000000" w:themeColor="text1"/>
        </w:rPr>
      </w:pPr>
      <w:r w:rsidRPr="00D55A8A">
        <w:rPr>
          <w:color w:val="000000" w:themeColor="text1"/>
        </w:rPr>
        <w:t>2</w:t>
      </w:r>
      <w:r w:rsidR="1A21790B" w:rsidRPr="00D55A8A">
        <w:rPr>
          <w:color w:val="000000" w:themeColor="text1"/>
        </w:rPr>
        <w:t>) keskkonnakomplekslubade, keskkonnalubade ja kiirgustegevuslubade taotlemine ja menetlemine, loaga seotud seire-, aruandlus- ja muude kohustuste täitmine;</w:t>
      </w:r>
    </w:p>
    <w:p w14:paraId="6E44FB7C" w14:textId="409D641E" w:rsidR="00C01C23" w:rsidRPr="00D55A8A" w:rsidRDefault="205F3369" w:rsidP="00DA1DE1">
      <w:pPr>
        <w:ind w:left="0"/>
        <w:rPr>
          <w:color w:val="000000" w:themeColor="text1"/>
        </w:rPr>
      </w:pPr>
      <w:r w:rsidRPr="00D55A8A">
        <w:rPr>
          <w:color w:val="000000" w:themeColor="text1"/>
        </w:rPr>
        <w:t>3</w:t>
      </w:r>
      <w:r w:rsidR="1A21790B" w:rsidRPr="00D55A8A">
        <w:rPr>
          <w:color w:val="000000" w:themeColor="text1"/>
        </w:rPr>
        <w:t xml:space="preserve">) </w:t>
      </w:r>
      <w:proofErr w:type="spellStart"/>
      <w:r w:rsidR="1A21790B" w:rsidRPr="00D55A8A">
        <w:rPr>
          <w:color w:val="000000" w:themeColor="text1"/>
        </w:rPr>
        <w:t>üldgeoloogilise</w:t>
      </w:r>
      <w:proofErr w:type="spellEnd"/>
      <w:r w:rsidR="1A21790B" w:rsidRPr="00D55A8A">
        <w:rPr>
          <w:color w:val="000000" w:themeColor="text1"/>
        </w:rPr>
        <w:t xml:space="preserve"> uurimistöö lubade, geoloogilise uuringu lubade, ehitamisel ja maaparandussüsteemi ehitamisel üle jääva kaevise tarbimise või võõrandamise lubade ning maavara või maavarana arvele võtmata kivimi ja </w:t>
      </w:r>
      <w:proofErr w:type="spellStart"/>
      <w:r w:rsidR="1A21790B" w:rsidRPr="00D55A8A">
        <w:rPr>
          <w:color w:val="000000" w:themeColor="text1"/>
        </w:rPr>
        <w:t>setendi</w:t>
      </w:r>
      <w:proofErr w:type="spellEnd"/>
      <w:r w:rsidR="1A21790B" w:rsidRPr="00D55A8A">
        <w:rPr>
          <w:color w:val="000000" w:themeColor="text1"/>
        </w:rPr>
        <w:t xml:space="preserve"> võtmise lubade taotlemine ja menetlemine;</w:t>
      </w:r>
    </w:p>
    <w:p w14:paraId="336C61EC" w14:textId="1FB9D5A4" w:rsidR="00C01C23" w:rsidRPr="00D55A8A" w:rsidRDefault="4959AF16" w:rsidP="00DA1DE1">
      <w:pPr>
        <w:ind w:left="0"/>
        <w:rPr>
          <w:color w:val="000000" w:themeColor="text1"/>
        </w:rPr>
      </w:pPr>
      <w:r w:rsidRPr="00D55A8A">
        <w:rPr>
          <w:color w:val="000000" w:themeColor="text1"/>
        </w:rPr>
        <w:t>4</w:t>
      </w:r>
      <w:r w:rsidR="1A21790B" w:rsidRPr="00D55A8A">
        <w:rPr>
          <w:color w:val="000000" w:themeColor="text1"/>
        </w:rPr>
        <w:t xml:space="preserve">) atmosfääriõhu kaitse seaduse, jäätmeseaduse, tööstusheite seaduse ja veeseaduse alusel tehtavate registreeringute taotlemine ja menetlemine ning registreeringuga seotud </w:t>
      </w:r>
      <w:commentRangeStart w:id="16"/>
      <w:r w:rsidR="1A21790B" w:rsidRPr="00D55A8A">
        <w:rPr>
          <w:color w:val="000000" w:themeColor="text1"/>
        </w:rPr>
        <w:t>aruandluskohustus</w:t>
      </w:r>
      <w:del w:id="17" w:author="Inge Mehide - JUSTDIGI" w:date="2025-02-19T11:07:00Z" w16du:dateUtc="2025-02-19T09:07:00Z">
        <w:r w:rsidR="1A21790B" w:rsidRPr="00D55A8A" w:rsidDel="00774EC5">
          <w:rPr>
            <w:color w:val="000000" w:themeColor="text1"/>
          </w:rPr>
          <w:delText>t</w:delText>
        </w:r>
      </w:del>
      <w:r w:rsidR="1A21790B" w:rsidRPr="00D55A8A">
        <w:rPr>
          <w:color w:val="000000" w:themeColor="text1"/>
        </w:rPr>
        <w:t xml:space="preserve">e </w:t>
      </w:r>
      <w:commentRangeEnd w:id="16"/>
      <w:r w:rsidR="00DD4667">
        <w:rPr>
          <w:rStyle w:val="Kommentaariviide"/>
        </w:rPr>
        <w:commentReference w:id="16"/>
      </w:r>
      <w:r w:rsidR="1A21790B" w:rsidRPr="00D55A8A">
        <w:rPr>
          <w:color w:val="000000" w:themeColor="text1"/>
        </w:rPr>
        <w:t>täitmine;</w:t>
      </w:r>
    </w:p>
    <w:p w14:paraId="5FF574CC" w14:textId="08F1EA1E" w:rsidR="00C01C23" w:rsidRPr="00D55A8A" w:rsidRDefault="5DD7E909" w:rsidP="00DA1DE1">
      <w:pPr>
        <w:ind w:left="0"/>
        <w:rPr>
          <w:color w:val="000000" w:themeColor="text1"/>
        </w:rPr>
      </w:pPr>
      <w:r w:rsidRPr="00D55A8A">
        <w:rPr>
          <w:color w:val="000000" w:themeColor="text1"/>
        </w:rPr>
        <w:t>5</w:t>
      </w:r>
      <w:r w:rsidR="1A21790B" w:rsidRPr="00D55A8A">
        <w:rPr>
          <w:color w:val="000000" w:themeColor="text1"/>
        </w:rPr>
        <w:t>) keskkonnatasude seaduse tähenduses tasukohustuse täitmine;</w:t>
      </w:r>
    </w:p>
    <w:p w14:paraId="7C194B14" w14:textId="4ED6D4CD" w:rsidR="00C01C23" w:rsidRPr="00D55A8A" w:rsidRDefault="09EFC391" w:rsidP="00DA1DE1">
      <w:pPr>
        <w:ind w:left="0"/>
        <w:rPr>
          <w:color w:val="000000" w:themeColor="text1"/>
        </w:rPr>
      </w:pPr>
      <w:r w:rsidRPr="00D55A8A">
        <w:rPr>
          <w:color w:val="000000" w:themeColor="text1"/>
        </w:rPr>
        <w:t>6</w:t>
      </w:r>
      <w:r w:rsidR="1A21790B" w:rsidRPr="00D55A8A">
        <w:rPr>
          <w:color w:val="000000" w:themeColor="text1"/>
        </w:rPr>
        <w:t xml:space="preserve">) ohtlike jäätmete ja </w:t>
      </w:r>
      <w:proofErr w:type="spellStart"/>
      <w:r w:rsidR="1A21790B" w:rsidRPr="00D55A8A">
        <w:rPr>
          <w:color w:val="000000" w:themeColor="text1"/>
        </w:rPr>
        <w:t>välislepinguga</w:t>
      </w:r>
      <w:proofErr w:type="spellEnd"/>
      <w:r w:rsidR="1A21790B" w:rsidRPr="00D55A8A">
        <w:rPr>
          <w:color w:val="000000" w:themeColor="text1"/>
        </w:rPr>
        <w:t xml:space="preserve"> reguleeritavate jäätmete veolubade taotlemine, menetlemine ja saatedokumentide koostamine ning </w:t>
      </w:r>
      <w:commentRangeStart w:id="18"/>
      <w:r w:rsidR="1A21790B" w:rsidRPr="00D55A8A">
        <w:rPr>
          <w:color w:val="000000" w:themeColor="text1"/>
        </w:rPr>
        <w:t>selliste jäätmete riikidevahelise veo</w:t>
      </w:r>
      <w:commentRangeEnd w:id="18"/>
      <w:r w:rsidR="00182C71">
        <w:rPr>
          <w:rStyle w:val="Kommentaariviide"/>
        </w:rPr>
        <w:commentReference w:id="18"/>
      </w:r>
      <w:r w:rsidR="1A21790B" w:rsidRPr="00D55A8A">
        <w:rPr>
          <w:color w:val="000000" w:themeColor="text1"/>
        </w:rPr>
        <w:t>, milleks veoluba ei ole vaja, saatedokumentide koostamine;</w:t>
      </w:r>
    </w:p>
    <w:p w14:paraId="716225D0" w14:textId="7BACF608" w:rsidR="00C01C23" w:rsidRPr="00D55A8A" w:rsidRDefault="203CCBE5" w:rsidP="00DA1DE1">
      <w:pPr>
        <w:ind w:left="0"/>
        <w:rPr>
          <w:color w:val="000000" w:themeColor="text1"/>
        </w:rPr>
      </w:pPr>
      <w:r w:rsidRPr="00D55A8A">
        <w:rPr>
          <w:color w:val="000000" w:themeColor="text1"/>
        </w:rPr>
        <w:t>7</w:t>
      </w:r>
      <w:r w:rsidR="1A21790B" w:rsidRPr="00D55A8A">
        <w:rPr>
          <w:color w:val="000000" w:themeColor="text1"/>
        </w:rPr>
        <w:t>) jahipiirkonna kasutusõiguse lubade taotlemine ja menetlemine;</w:t>
      </w:r>
    </w:p>
    <w:p w14:paraId="5D519DF6" w14:textId="135DC827" w:rsidR="00C01C23" w:rsidRPr="00D55A8A" w:rsidRDefault="1A8FC1F4" w:rsidP="00DA1DE1">
      <w:pPr>
        <w:ind w:left="0"/>
        <w:rPr>
          <w:color w:val="000000" w:themeColor="text1"/>
        </w:rPr>
      </w:pPr>
      <w:r w:rsidRPr="00D55A8A">
        <w:rPr>
          <w:color w:val="000000" w:themeColor="text1"/>
        </w:rPr>
        <w:t>8</w:t>
      </w:r>
      <w:r w:rsidR="1A21790B" w:rsidRPr="00D55A8A">
        <w:rPr>
          <w:color w:val="000000" w:themeColor="text1"/>
        </w:rPr>
        <w:t>) sügavallapanusõnniku auna rajamise teatiste esitamine;</w:t>
      </w:r>
    </w:p>
    <w:p w14:paraId="0A4AD4E4" w14:textId="37C55FFC" w:rsidR="00C01C23" w:rsidRPr="00D55A8A" w:rsidRDefault="3D8884B2" w:rsidP="00DA1DE1">
      <w:pPr>
        <w:ind w:left="0"/>
        <w:rPr>
          <w:color w:val="000000" w:themeColor="text1"/>
        </w:rPr>
      </w:pPr>
      <w:r w:rsidRPr="00D55A8A">
        <w:rPr>
          <w:color w:val="000000" w:themeColor="text1"/>
        </w:rPr>
        <w:t>9</w:t>
      </w:r>
      <w:r w:rsidR="1A21790B" w:rsidRPr="00D55A8A">
        <w:rPr>
          <w:color w:val="000000" w:themeColor="text1"/>
        </w:rPr>
        <w:t xml:space="preserve">) </w:t>
      </w:r>
      <w:commentRangeStart w:id="19"/>
      <w:proofErr w:type="spellStart"/>
      <w:r w:rsidR="1A21790B" w:rsidRPr="00D55A8A">
        <w:rPr>
          <w:color w:val="000000" w:themeColor="text1"/>
        </w:rPr>
        <w:t>biomassi</w:t>
      </w:r>
      <w:ins w:id="20" w:author="Inge Mehide - JUSTDIGI" w:date="2025-02-19T11:50:00Z" w16du:dateUtc="2025-02-19T09:50:00Z">
        <w:r w:rsidR="0080786F">
          <w:rPr>
            <w:color w:val="000000" w:themeColor="text1"/>
          </w:rPr>
          <w:t>le</w:t>
        </w:r>
        <w:proofErr w:type="spellEnd"/>
        <w:r w:rsidR="0080786F">
          <w:rPr>
            <w:color w:val="000000" w:themeColor="text1"/>
          </w:rPr>
          <w:t xml:space="preserve"> kehtestatud</w:t>
        </w:r>
      </w:ins>
      <w:r w:rsidR="1A21790B" w:rsidRPr="00D55A8A">
        <w:rPr>
          <w:color w:val="000000" w:themeColor="text1"/>
        </w:rPr>
        <w:t xml:space="preserve"> säästlikkus</w:t>
      </w:r>
      <w:del w:id="21" w:author="Inge Mehide - JUSTDIGI" w:date="2025-02-19T11:37:00Z" w16du:dateUtc="2025-02-19T09:37:00Z">
        <w:r w:rsidR="1A21790B" w:rsidRPr="00D55A8A" w:rsidDel="00453F6A">
          <w:rPr>
            <w:color w:val="000000" w:themeColor="text1"/>
          </w:rPr>
          <w:delText xml:space="preserve">e </w:delText>
        </w:r>
      </w:del>
      <w:r w:rsidR="1A21790B" w:rsidRPr="00D55A8A">
        <w:rPr>
          <w:color w:val="000000" w:themeColor="text1"/>
        </w:rPr>
        <w:t xml:space="preserve">nõuetele </w:t>
      </w:r>
      <w:commentRangeEnd w:id="19"/>
      <w:r w:rsidR="00DC6C5A">
        <w:rPr>
          <w:rStyle w:val="Kommentaariviide"/>
        </w:rPr>
        <w:commentReference w:id="19"/>
      </w:r>
      <w:r w:rsidR="1A21790B" w:rsidRPr="00D55A8A">
        <w:rPr>
          <w:color w:val="000000" w:themeColor="text1"/>
        </w:rPr>
        <w:t xml:space="preserve">ja </w:t>
      </w:r>
      <w:ins w:id="22" w:author="Inge Mehide - JUSTDIGI" w:date="2025-02-19T11:37:00Z" w16du:dateUtc="2025-02-19T09:37:00Z">
        <w:r w:rsidR="00453F6A">
          <w:rPr>
            <w:color w:val="000000" w:themeColor="text1"/>
          </w:rPr>
          <w:t>-</w:t>
        </w:r>
      </w:ins>
      <w:r w:rsidR="1A21790B" w:rsidRPr="00D55A8A">
        <w:rPr>
          <w:color w:val="000000" w:themeColor="text1"/>
        </w:rPr>
        <w:t>kriteeriumidele vastavuse tõendamise auditi aruannete esitamine;</w:t>
      </w:r>
    </w:p>
    <w:p w14:paraId="269DF9B2" w14:textId="1A158FF3" w:rsidR="004E56B3" w:rsidRPr="00D55A8A" w:rsidRDefault="4C1E1EBF" w:rsidP="00DA1DE1">
      <w:pPr>
        <w:ind w:left="0"/>
        <w:rPr>
          <w:color w:val="000000" w:themeColor="text1"/>
        </w:rPr>
      </w:pPr>
      <w:r w:rsidRPr="00D55A8A">
        <w:rPr>
          <w:color w:val="000000" w:themeColor="text1"/>
        </w:rPr>
        <w:t>10</w:t>
      </w:r>
      <w:r w:rsidR="1A21790B" w:rsidRPr="00D55A8A">
        <w:rPr>
          <w:color w:val="000000" w:themeColor="text1"/>
        </w:rPr>
        <w:t>) keskkonnamõju hindamise ja keskkonnamõju strateegilise hindamise dokumentide</w:t>
      </w:r>
      <w:r w:rsidR="74D3C075" w:rsidRPr="00D55A8A">
        <w:rPr>
          <w:color w:val="000000" w:themeColor="text1"/>
        </w:rPr>
        <w:t xml:space="preserve"> avalikustamine ning kättesaadavuse ja kasutamise lihtsustamine</w:t>
      </w:r>
      <w:r w:rsidR="1A21790B" w:rsidRPr="00D55A8A">
        <w:rPr>
          <w:color w:val="000000" w:themeColor="text1"/>
        </w:rPr>
        <w:t>.</w:t>
      </w:r>
    </w:p>
    <w:p w14:paraId="33B0DCD7" w14:textId="77777777" w:rsidR="00C01C23" w:rsidRPr="00D55A8A" w:rsidRDefault="00C01C23" w:rsidP="00DA1DE1">
      <w:pPr>
        <w:ind w:left="0"/>
        <w:rPr>
          <w:szCs w:val="24"/>
        </w:rPr>
      </w:pPr>
    </w:p>
    <w:p w14:paraId="6C1C29EE" w14:textId="77B2CFBF" w:rsidR="003D5F1B" w:rsidRPr="00D55A8A" w:rsidRDefault="13F4A002" w:rsidP="00DA1DE1">
      <w:pPr>
        <w:ind w:left="0" w:firstLine="0"/>
        <w:rPr>
          <w:color w:val="000000" w:themeColor="text1"/>
        </w:rPr>
      </w:pPr>
      <w:bookmarkStart w:id="23" w:name="_Hlk189207818"/>
      <w:r w:rsidRPr="00D55A8A">
        <w:lastRenderedPageBreak/>
        <w:t>(2) Keskkonnaotsuste infosüsteemi põhimääruse kehtestab valdkonna eest vastutav minister määrusega, milles sätestatakse</w:t>
      </w:r>
      <w:r w:rsidR="0D257C74" w:rsidRPr="00D55A8A">
        <w:t>:</w:t>
      </w:r>
    </w:p>
    <w:p w14:paraId="4EECAFFC" w14:textId="1FF97078" w:rsidR="001863B2" w:rsidRPr="00D55A8A" w:rsidRDefault="6EA60B28" w:rsidP="00DA1DE1">
      <w:pPr>
        <w:ind w:left="0"/>
        <w:rPr>
          <w:color w:val="000000" w:themeColor="text1"/>
        </w:rPr>
      </w:pPr>
      <w:r w:rsidRPr="00D55A8A">
        <w:rPr>
          <w:color w:val="000000" w:themeColor="text1"/>
        </w:rPr>
        <w:t>1)</w:t>
      </w:r>
      <w:r w:rsidR="22068E48" w:rsidRPr="00D55A8A">
        <w:rPr>
          <w:color w:val="000000" w:themeColor="text1"/>
        </w:rPr>
        <w:t xml:space="preserve"> vastutav</w:t>
      </w:r>
      <w:r w:rsidR="312B8391" w:rsidRPr="00D55A8A">
        <w:rPr>
          <w:color w:val="000000" w:themeColor="text1"/>
        </w:rPr>
        <w:t>a</w:t>
      </w:r>
      <w:r w:rsidR="22068E48" w:rsidRPr="00D55A8A">
        <w:rPr>
          <w:color w:val="000000" w:themeColor="text1"/>
        </w:rPr>
        <w:t xml:space="preserve"> ja</w:t>
      </w:r>
      <w:r w:rsidRPr="00D55A8A">
        <w:rPr>
          <w:color w:val="000000" w:themeColor="text1"/>
        </w:rPr>
        <w:t xml:space="preserve"> volitatud töötleja</w:t>
      </w:r>
      <w:r w:rsidR="312B8391" w:rsidRPr="00D55A8A">
        <w:rPr>
          <w:color w:val="000000" w:themeColor="text1"/>
        </w:rPr>
        <w:t xml:space="preserve"> ülesanded</w:t>
      </w:r>
      <w:r w:rsidRPr="00D55A8A">
        <w:rPr>
          <w:color w:val="000000" w:themeColor="text1"/>
        </w:rPr>
        <w:t>;</w:t>
      </w:r>
    </w:p>
    <w:p w14:paraId="0B1660CF" w14:textId="45AA37E9" w:rsidR="004E56B3" w:rsidRPr="00D55A8A" w:rsidRDefault="6EA60B28" w:rsidP="00DA1DE1">
      <w:pPr>
        <w:ind w:left="0"/>
      </w:pPr>
      <w:r w:rsidRPr="00D55A8A">
        <w:rPr>
          <w:color w:val="000000" w:themeColor="text1"/>
        </w:rPr>
        <w:t>2</w:t>
      </w:r>
      <w:r w:rsidR="04E6CC29" w:rsidRPr="00D55A8A">
        <w:rPr>
          <w:color w:val="000000" w:themeColor="text1"/>
        </w:rPr>
        <w:t xml:space="preserve">) </w:t>
      </w:r>
      <w:r w:rsidR="01667D62" w:rsidRPr="00D55A8A">
        <w:rPr>
          <w:color w:val="000000" w:themeColor="text1"/>
        </w:rPr>
        <w:t>täpsem andmekoosseis</w:t>
      </w:r>
      <w:r w:rsidR="04E6CC29" w:rsidRPr="00D55A8A">
        <w:rPr>
          <w:color w:val="000000" w:themeColor="text1"/>
        </w:rPr>
        <w:t>;</w:t>
      </w:r>
    </w:p>
    <w:p w14:paraId="74AC701D" w14:textId="465E3F43" w:rsidR="004E56B3" w:rsidRPr="00D55A8A" w:rsidRDefault="6EA60B28" w:rsidP="00DA1DE1">
      <w:pPr>
        <w:ind w:left="0"/>
      </w:pPr>
      <w:r w:rsidRPr="00D55A8A">
        <w:rPr>
          <w:color w:val="000000" w:themeColor="text1"/>
        </w:rPr>
        <w:t>3</w:t>
      </w:r>
      <w:r w:rsidR="04E6CC29" w:rsidRPr="00D55A8A">
        <w:rPr>
          <w:color w:val="000000" w:themeColor="text1"/>
        </w:rPr>
        <w:t xml:space="preserve">) andmeandjad, </w:t>
      </w:r>
      <w:r w:rsidR="529B6298" w:rsidRPr="00D55A8A">
        <w:rPr>
          <w:color w:val="000000" w:themeColor="text1"/>
        </w:rPr>
        <w:t>nendelt saadavad andmed</w:t>
      </w:r>
      <w:r w:rsidR="4FA0062C" w:rsidRPr="00D55A8A">
        <w:rPr>
          <w:color w:val="000000" w:themeColor="text1"/>
        </w:rPr>
        <w:t xml:space="preserve"> ja andmete </w:t>
      </w:r>
      <w:r w:rsidR="04E6CC29" w:rsidRPr="00D55A8A">
        <w:rPr>
          <w:color w:val="000000" w:themeColor="text1"/>
        </w:rPr>
        <w:t>infosüsteemi kandmise kord;</w:t>
      </w:r>
    </w:p>
    <w:p w14:paraId="496639F2" w14:textId="3B52C34A" w:rsidR="004E56B3" w:rsidRPr="00D55A8A" w:rsidRDefault="001863B2" w:rsidP="00DA1DE1">
      <w:pPr>
        <w:ind w:left="0"/>
        <w:rPr>
          <w:szCs w:val="24"/>
        </w:rPr>
      </w:pPr>
      <w:r w:rsidRPr="00D55A8A">
        <w:rPr>
          <w:color w:val="000000" w:themeColor="text1"/>
          <w:szCs w:val="24"/>
        </w:rPr>
        <w:t>4</w:t>
      </w:r>
      <w:r w:rsidR="69BFC005" w:rsidRPr="00D55A8A">
        <w:rPr>
          <w:color w:val="000000" w:themeColor="text1"/>
          <w:szCs w:val="24"/>
        </w:rPr>
        <w:t>) andmetele juurdepääsu ja andmete väljastamise kord;</w:t>
      </w:r>
    </w:p>
    <w:p w14:paraId="4A6DFD47" w14:textId="61712AB0" w:rsidR="004E56B3" w:rsidRPr="00D55A8A" w:rsidRDefault="001863B2" w:rsidP="00DA1DE1">
      <w:pPr>
        <w:ind w:left="0"/>
        <w:rPr>
          <w:szCs w:val="24"/>
        </w:rPr>
      </w:pPr>
      <w:r w:rsidRPr="00D55A8A">
        <w:rPr>
          <w:color w:val="000000" w:themeColor="text1"/>
          <w:szCs w:val="24"/>
        </w:rPr>
        <w:t>5</w:t>
      </w:r>
      <w:r w:rsidR="69BFC005" w:rsidRPr="00D55A8A">
        <w:rPr>
          <w:color w:val="000000" w:themeColor="text1"/>
          <w:szCs w:val="24"/>
        </w:rPr>
        <w:t xml:space="preserve">) andmete säilitamise </w:t>
      </w:r>
      <w:r w:rsidR="005C3119" w:rsidRPr="00D55A8A">
        <w:rPr>
          <w:color w:val="000000" w:themeColor="text1"/>
          <w:szCs w:val="24"/>
        </w:rPr>
        <w:t>tähtajad</w:t>
      </w:r>
      <w:r w:rsidR="00D17932" w:rsidRPr="00D55A8A">
        <w:rPr>
          <w:color w:val="000000" w:themeColor="text1"/>
          <w:szCs w:val="24"/>
        </w:rPr>
        <w:t xml:space="preserve"> </w:t>
      </w:r>
      <w:r w:rsidR="69BFC005" w:rsidRPr="00D55A8A">
        <w:rPr>
          <w:color w:val="000000" w:themeColor="text1"/>
          <w:szCs w:val="24"/>
        </w:rPr>
        <w:t xml:space="preserve">ning </w:t>
      </w:r>
      <w:r w:rsidR="005C3119" w:rsidRPr="00D55A8A">
        <w:rPr>
          <w:color w:val="000000" w:themeColor="text1"/>
          <w:szCs w:val="24"/>
        </w:rPr>
        <w:t xml:space="preserve">andmete </w:t>
      </w:r>
      <w:r w:rsidR="69BFC005" w:rsidRPr="00D55A8A">
        <w:rPr>
          <w:color w:val="000000" w:themeColor="text1"/>
          <w:szCs w:val="24"/>
        </w:rPr>
        <w:t>täpsem säilitamise kord;</w:t>
      </w:r>
    </w:p>
    <w:p w14:paraId="3B45F189" w14:textId="34892910" w:rsidR="004E56B3" w:rsidRPr="00D55A8A" w:rsidRDefault="001863B2" w:rsidP="00DA1DE1">
      <w:pPr>
        <w:ind w:left="0"/>
        <w:rPr>
          <w:szCs w:val="24"/>
        </w:rPr>
      </w:pPr>
      <w:r w:rsidRPr="00D55A8A">
        <w:rPr>
          <w:color w:val="000000" w:themeColor="text1"/>
        </w:rPr>
        <w:t>6</w:t>
      </w:r>
      <w:r w:rsidR="69BFC005" w:rsidRPr="00D55A8A">
        <w:rPr>
          <w:color w:val="000000" w:themeColor="text1"/>
        </w:rPr>
        <w:t>) muud korraldusküsimused.</w:t>
      </w:r>
    </w:p>
    <w:bookmarkEnd w:id="23"/>
    <w:p w14:paraId="01B57170" w14:textId="1A7733D5" w:rsidR="5D5C962C" w:rsidRPr="00D55A8A" w:rsidRDefault="5D5C962C" w:rsidP="00DA1DE1">
      <w:pPr>
        <w:ind w:left="0"/>
        <w:rPr>
          <w:b/>
          <w:bCs/>
        </w:rPr>
      </w:pPr>
    </w:p>
    <w:p w14:paraId="5834BEA9" w14:textId="2AC8B7C9" w:rsidR="00F057A4" w:rsidRPr="00D55A8A" w:rsidRDefault="00A30309" w:rsidP="00DA1DE1">
      <w:pPr>
        <w:ind w:left="0"/>
      </w:pPr>
      <w:r w:rsidRPr="00D55A8A">
        <w:t>(3)</w:t>
      </w:r>
      <w:r w:rsidR="00240B00" w:rsidRPr="00D55A8A">
        <w:t xml:space="preserve"> </w:t>
      </w:r>
      <w:bookmarkStart w:id="24" w:name="_Hlk182234354"/>
      <w:r w:rsidR="00F057A4" w:rsidRPr="00D55A8A">
        <w:t>Kiirgusallikate ja tuumamaterjalide omadusi</w:t>
      </w:r>
      <w:r w:rsidR="00733424" w:rsidRPr="00D55A8A">
        <w:t xml:space="preserve"> ning </w:t>
      </w:r>
      <w:r w:rsidR="005C3119" w:rsidRPr="00D55A8A">
        <w:t xml:space="preserve">nende </w:t>
      </w:r>
      <w:r w:rsidR="00F057A4" w:rsidRPr="00D55A8A">
        <w:t>asukohaks oleva</w:t>
      </w:r>
      <w:r w:rsidR="000658A3" w:rsidRPr="00D55A8A">
        <w:t xml:space="preserve">id ruume </w:t>
      </w:r>
      <w:r w:rsidR="00240B00" w:rsidRPr="00D55A8A">
        <w:t xml:space="preserve">ja </w:t>
      </w:r>
      <w:r w:rsidR="00F057A4" w:rsidRPr="00D55A8A">
        <w:t>füüsilise kaitse meetmeid käsitlev</w:t>
      </w:r>
      <w:bookmarkEnd w:id="24"/>
      <w:r w:rsidR="00D17932" w:rsidRPr="00D55A8A">
        <w:t xml:space="preserve"> teave </w:t>
      </w:r>
      <w:r w:rsidR="00F057A4" w:rsidRPr="00D55A8A">
        <w:t xml:space="preserve">on keskkonnaotsuste infosüsteemis </w:t>
      </w:r>
      <w:commentRangeStart w:id="25"/>
      <w:r w:rsidR="00240B00" w:rsidRPr="00D55A8A">
        <w:t>mõeldud</w:t>
      </w:r>
      <w:commentRangeEnd w:id="25"/>
      <w:r w:rsidR="00303332">
        <w:rPr>
          <w:rStyle w:val="Kommentaariviide"/>
        </w:rPr>
        <w:commentReference w:id="25"/>
      </w:r>
      <w:r w:rsidR="00240B00" w:rsidRPr="00D55A8A">
        <w:t xml:space="preserve"> </w:t>
      </w:r>
      <w:r w:rsidR="00F057A4" w:rsidRPr="00D55A8A">
        <w:t>asutusesiseseks kasutamiseks</w:t>
      </w:r>
      <w:r w:rsidR="000D4C49" w:rsidRPr="00D55A8A">
        <w:t>, et tagada kiirgusallikate ja tuumamaterjali ohutus ja füüsiline kaitse</w:t>
      </w:r>
      <w:r w:rsidR="00240B00" w:rsidRPr="00D55A8A">
        <w:t>.“;</w:t>
      </w:r>
    </w:p>
    <w:p w14:paraId="4328533C" w14:textId="77777777" w:rsidR="00A30309" w:rsidRPr="00D55A8A" w:rsidRDefault="00A30309" w:rsidP="00DA1DE1">
      <w:pPr>
        <w:ind w:left="0" w:firstLine="0"/>
        <w:rPr>
          <w:b/>
          <w:bCs/>
        </w:rPr>
      </w:pPr>
    </w:p>
    <w:p w14:paraId="1595001C" w14:textId="589CCD6F" w:rsidR="007F66A8" w:rsidRPr="00D55A8A" w:rsidRDefault="006C5A3C" w:rsidP="00DA1DE1">
      <w:pPr>
        <w:ind w:left="0" w:firstLine="0"/>
        <w:rPr>
          <w:b/>
          <w:bCs/>
        </w:rPr>
      </w:pPr>
      <w:r>
        <w:rPr>
          <w:b/>
          <w:bCs/>
        </w:rPr>
        <w:t>4</w:t>
      </w:r>
      <w:r w:rsidR="40366B1D" w:rsidRPr="00D55A8A">
        <w:rPr>
          <w:b/>
          <w:bCs/>
        </w:rPr>
        <w:t>)</w:t>
      </w:r>
      <w:r w:rsidR="40366B1D" w:rsidRPr="00D55A8A">
        <w:t xml:space="preserve"> paragrahvi 40</w:t>
      </w:r>
      <w:r w:rsidR="40366B1D" w:rsidRPr="00D55A8A">
        <w:rPr>
          <w:vertAlign w:val="superscript"/>
        </w:rPr>
        <w:t>1</w:t>
      </w:r>
      <w:r w:rsidR="40366B1D" w:rsidRPr="00D55A8A">
        <w:t xml:space="preserve"> täiendatakse lõikega 3</w:t>
      </w:r>
      <w:r w:rsidR="40366B1D" w:rsidRPr="00D55A8A">
        <w:rPr>
          <w:vertAlign w:val="superscript"/>
        </w:rPr>
        <w:t>1</w:t>
      </w:r>
      <w:r w:rsidR="40366B1D" w:rsidRPr="00D55A8A">
        <w:t xml:space="preserve"> järgmises sõnastuses:</w:t>
      </w:r>
    </w:p>
    <w:p w14:paraId="199C39FA" w14:textId="1B1DD510" w:rsidR="009F2EEE" w:rsidRPr="00D55A8A" w:rsidRDefault="3CC182B7" w:rsidP="00DA1DE1">
      <w:pPr>
        <w:ind w:left="0"/>
      </w:pPr>
      <w:r w:rsidRPr="00D55A8A">
        <w:t>„</w:t>
      </w:r>
      <w:r w:rsidR="5411FB8D" w:rsidRPr="00D55A8A">
        <w:t>(</w:t>
      </w:r>
      <w:r w:rsidR="6CE64731" w:rsidRPr="00D55A8A">
        <w:t>3</w:t>
      </w:r>
      <w:r w:rsidR="6CE64731" w:rsidRPr="00D55A8A">
        <w:rPr>
          <w:vertAlign w:val="superscript"/>
        </w:rPr>
        <w:t>1</w:t>
      </w:r>
      <w:r w:rsidR="5411FB8D" w:rsidRPr="00D55A8A">
        <w:t>)</w:t>
      </w:r>
      <w:r w:rsidR="2FB7C62D" w:rsidRPr="00D55A8A">
        <w:t xml:space="preserve"> </w:t>
      </w:r>
      <w:r w:rsidR="2DB8BB3D" w:rsidRPr="00D55A8A">
        <w:t xml:space="preserve">Käesoleva paragrahvi lõikes </w:t>
      </w:r>
      <w:r w:rsidR="00D85954">
        <w:t>3</w:t>
      </w:r>
      <w:r w:rsidR="2DB8BB3D" w:rsidRPr="00D55A8A">
        <w:t xml:space="preserve"> sätestatud </w:t>
      </w:r>
      <w:r w:rsidR="00D85954">
        <w:t>teabe</w:t>
      </w:r>
      <w:commentRangeStart w:id="26"/>
      <w:ins w:id="27" w:author="Inge Mehide - JUSTDIGI" w:date="2025-02-19T12:10:00Z" w16du:dateUtc="2025-02-19T10:10:00Z">
        <w:r w:rsidR="00A4675F">
          <w:t>l</w:t>
        </w:r>
      </w:ins>
      <w:ins w:id="28" w:author="Inge Mehide - JUSTDIGI" w:date="2025-02-19T12:11:00Z" w16du:dateUtc="2025-02-19T10:11:00Z">
        <w:r w:rsidR="00A4675F">
          <w:t>e</w:t>
        </w:r>
      </w:ins>
      <w:commentRangeEnd w:id="26"/>
      <w:ins w:id="29" w:author="Inge Mehide - JUSTDIGI" w:date="2025-02-19T12:15:00Z" w16du:dateUtc="2025-02-19T10:15:00Z">
        <w:r w:rsidR="00F3562E">
          <w:rPr>
            <w:rStyle w:val="Kommentaariviide"/>
          </w:rPr>
          <w:commentReference w:id="26"/>
        </w:r>
      </w:ins>
      <w:r w:rsidR="00D85954">
        <w:t xml:space="preserve"> </w:t>
      </w:r>
      <w:r w:rsidR="7F66AF2A" w:rsidRPr="00D55A8A">
        <w:t xml:space="preserve">ning avaliku teabe seaduse § 35 </w:t>
      </w:r>
      <w:r w:rsidR="15B1EC9C" w:rsidRPr="00D55A8A">
        <w:t>lõike</w:t>
      </w:r>
      <w:r w:rsidR="00807921" w:rsidRPr="00D55A8A">
        <w:t> </w:t>
      </w:r>
      <w:r w:rsidR="15B1EC9C" w:rsidRPr="00D55A8A">
        <w:t>1</w:t>
      </w:r>
      <w:r w:rsidR="6F28469A" w:rsidRPr="00D55A8A">
        <w:t xml:space="preserve"> punktide 9 ja 10</w:t>
      </w:r>
      <w:r w:rsidR="15B1EC9C" w:rsidRPr="00D55A8A">
        <w:t xml:space="preserve"> alusel </w:t>
      </w:r>
      <w:r w:rsidR="316CFAD8" w:rsidRPr="00D55A8A">
        <w:t>nendes punktides nimetatud kiirgusallikat või tuumamaterjali puudutava</w:t>
      </w:r>
      <w:r w:rsidR="003E5F97" w:rsidRPr="00D55A8A">
        <w:t>le</w:t>
      </w:r>
      <w:r w:rsidR="316CFAD8" w:rsidRPr="00D55A8A">
        <w:t xml:space="preserve"> </w:t>
      </w:r>
      <w:r w:rsidR="003E5F97" w:rsidRPr="00D55A8A">
        <w:t xml:space="preserve">teabele </w:t>
      </w:r>
      <w:r w:rsidR="48B63E04" w:rsidRPr="00D55A8A">
        <w:t xml:space="preserve">kehtestatava juurdepääsupiirangu puhul </w:t>
      </w:r>
      <w:r w:rsidR="2DB8BB3D" w:rsidRPr="00D55A8A">
        <w:t xml:space="preserve">ei kohaldata avaliku teabe seaduse § 40 lõikes 1 sätestatud juurdepääsupiirangu tähtaega. Juurdepääsupiirang kehtestatakse </w:t>
      </w:r>
      <w:r w:rsidR="04C653C2" w:rsidRPr="00D55A8A">
        <w:rPr>
          <w:szCs w:val="24"/>
        </w:rPr>
        <w:t>kuni kiirgustegevuse lõppemiseni, ku</w:t>
      </w:r>
      <w:r w:rsidR="64FCE6CE" w:rsidRPr="00D55A8A">
        <w:rPr>
          <w:szCs w:val="24"/>
        </w:rPr>
        <w:t>id mitte kauem kui</w:t>
      </w:r>
      <w:r w:rsidR="04C653C2" w:rsidRPr="00D55A8A">
        <w:rPr>
          <w:szCs w:val="24"/>
        </w:rPr>
        <w:t xml:space="preserve"> </w:t>
      </w:r>
      <w:r w:rsidR="2DB8BB3D" w:rsidRPr="00D55A8A">
        <w:t>75 aastaks. Asutuse juht võib juurdepääsupiirang</w:t>
      </w:r>
      <w:r w:rsidR="1F332389" w:rsidRPr="00D55A8A">
        <w:t>u tähtaega pikendada viie aasta kaupa, kuni juurdepääsupiirangu kehtestamise põhjus püsib</w:t>
      </w:r>
      <w:r w:rsidR="13210B8F" w:rsidRPr="00D55A8A">
        <w:t>.</w:t>
      </w:r>
      <w:r w:rsidRPr="00D55A8A">
        <w:t>“;</w:t>
      </w:r>
    </w:p>
    <w:p w14:paraId="405C86A4" w14:textId="3E89CFC4" w:rsidR="009F2EEE" w:rsidRPr="00D55A8A" w:rsidRDefault="009F2EEE" w:rsidP="00DA1DE1">
      <w:pPr>
        <w:ind w:left="0" w:firstLine="0"/>
      </w:pPr>
    </w:p>
    <w:p w14:paraId="1B74E315" w14:textId="7E6A384D" w:rsidR="00B30723" w:rsidRPr="00D55A8A" w:rsidRDefault="006C5A3C" w:rsidP="00DA1DE1">
      <w:pPr>
        <w:ind w:left="0"/>
      </w:pPr>
      <w:r>
        <w:rPr>
          <w:b/>
          <w:bCs/>
        </w:rPr>
        <w:t>5</w:t>
      </w:r>
      <w:r w:rsidR="54650EED" w:rsidRPr="00D55A8A">
        <w:rPr>
          <w:b/>
          <w:bCs/>
        </w:rPr>
        <w:t>)</w:t>
      </w:r>
      <w:r w:rsidR="54650EED" w:rsidRPr="00D55A8A">
        <w:t xml:space="preserve"> </w:t>
      </w:r>
      <w:r w:rsidR="5E88C529" w:rsidRPr="00D55A8A">
        <w:t>seadust</w:t>
      </w:r>
      <w:r w:rsidR="54650EED" w:rsidRPr="00D55A8A">
        <w:t xml:space="preserve"> täiendatakse </w:t>
      </w:r>
      <w:r w:rsidR="1658ACD2" w:rsidRPr="00D55A8A">
        <w:rPr>
          <w:color w:val="auto"/>
        </w:rPr>
        <w:t>§-</w:t>
      </w:r>
      <w:r w:rsidR="54650EED" w:rsidRPr="00D55A8A">
        <w:t>ga 40</w:t>
      </w:r>
      <w:r w:rsidR="54650EED" w:rsidRPr="00D55A8A">
        <w:rPr>
          <w:vertAlign w:val="superscript"/>
        </w:rPr>
        <w:t xml:space="preserve">2 </w:t>
      </w:r>
      <w:r w:rsidR="54650EED" w:rsidRPr="00D55A8A">
        <w:t>järgmises sõnastuses:</w:t>
      </w:r>
    </w:p>
    <w:p w14:paraId="3047E732" w14:textId="3A8BA951" w:rsidR="00CC6924" w:rsidRPr="00D55A8A" w:rsidRDefault="796C8641" w:rsidP="00DA1DE1">
      <w:pPr>
        <w:ind w:left="0"/>
      </w:pPr>
      <w:commentRangeStart w:id="30"/>
      <w:r w:rsidRPr="00D55A8A">
        <w:rPr>
          <w:b/>
          <w:bCs/>
          <w:color w:val="000000" w:themeColor="text1"/>
        </w:rPr>
        <w:t>„§ 40</w:t>
      </w:r>
      <w:r w:rsidRPr="00D55A8A">
        <w:rPr>
          <w:b/>
          <w:bCs/>
          <w:color w:val="000000" w:themeColor="text1"/>
          <w:vertAlign w:val="superscript"/>
        </w:rPr>
        <w:t>2</w:t>
      </w:r>
      <w:r w:rsidRPr="00D55A8A">
        <w:rPr>
          <w:b/>
          <w:bCs/>
          <w:color w:val="000000" w:themeColor="text1"/>
        </w:rPr>
        <w:t xml:space="preserve">. </w:t>
      </w:r>
      <w:r w:rsidR="21A8ECDA" w:rsidRPr="00D55A8A">
        <w:rPr>
          <w:b/>
          <w:bCs/>
          <w:color w:val="000000" w:themeColor="text1"/>
        </w:rPr>
        <w:t xml:space="preserve">Keskkonnaotsuste </w:t>
      </w:r>
      <w:r w:rsidR="1F689364" w:rsidRPr="00D55A8A">
        <w:rPr>
          <w:b/>
          <w:bCs/>
          <w:color w:val="000000" w:themeColor="text1"/>
        </w:rPr>
        <w:t>i</w:t>
      </w:r>
      <w:r w:rsidRPr="00D55A8A">
        <w:rPr>
          <w:b/>
          <w:bCs/>
          <w:color w:val="000000" w:themeColor="text1"/>
        </w:rPr>
        <w:t>nfosüsteemis töödeldavad isikuandmed ja andmete säilitamise tähtaeg</w:t>
      </w:r>
      <w:commentRangeEnd w:id="30"/>
      <w:r w:rsidR="00D77100">
        <w:rPr>
          <w:rStyle w:val="Kommentaariviide"/>
        </w:rPr>
        <w:commentReference w:id="30"/>
      </w:r>
    </w:p>
    <w:p w14:paraId="2B2C91B1" w14:textId="77777777" w:rsidR="00807921" w:rsidRPr="00D55A8A" w:rsidRDefault="00807921" w:rsidP="00DA1DE1">
      <w:pPr>
        <w:ind w:left="0" w:firstLine="0"/>
        <w:rPr>
          <w:color w:val="000000" w:themeColor="text1"/>
          <w:szCs w:val="24"/>
        </w:rPr>
      </w:pPr>
    </w:p>
    <w:p w14:paraId="30517567" w14:textId="4779EAAC" w:rsidR="00CC6924" w:rsidRPr="00D55A8A" w:rsidRDefault="43234061" w:rsidP="00DA1DE1">
      <w:pPr>
        <w:ind w:left="0" w:firstLine="0"/>
      </w:pPr>
      <w:r w:rsidRPr="00D55A8A">
        <w:t xml:space="preserve">(1) </w:t>
      </w:r>
      <w:r w:rsidR="6EA0235A" w:rsidRPr="00D55A8A">
        <w:t>Keskkonnaotsuste i</w:t>
      </w:r>
      <w:r w:rsidRPr="00D55A8A">
        <w:t>nfosüsteemis töödeldakse</w:t>
      </w:r>
      <w:r w:rsidR="0E7CCCBE" w:rsidRPr="00D55A8A">
        <w:t xml:space="preserve"> isiku üldandmeid</w:t>
      </w:r>
      <w:r w:rsidR="4CACF778" w:rsidRPr="00D55A8A">
        <w:t>.</w:t>
      </w:r>
    </w:p>
    <w:p w14:paraId="4011CE3A" w14:textId="77777777" w:rsidR="00CC6924" w:rsidRPr="00D55A8A" w:rsidRDefault="00CC6924" w:rsidP="00DA1DE1">
      <w:pPr>
        <w:ind w:left="0" w:firstLine="0"/>
        <w:rPr>
          <w:szCs w:val="24"/>
        </w:rPr>
      </w:pPr>
    </w:p>
    <w:p w14:paraId="03B4B24C" w14:textId="049E5CDE" w:rsidR="00535011" w:rsidRPr="00D55A8A" w:rsidRDefault="43234061" w:rsidP="00DA1DE1">
      <w:pPr>
        <w:ind w:left="0" w:firstLine="0"/>
      </w:pPr>
      <w:r w:rsidRPr="00D55A8A">
        <w:t xml:space="preserve">(2) </w:t>
      </w:r>
      <w:r w:rsidR="1A9EEF8E" w:rsidRPr="00D55A8A">
        <w:t>Keskkonnaotsuste i</w:t>
      </w:r>
      <w:r w:rsidRPr="00D55A8A">
        <w:t>nfosüsteemi andmeid säilitatakse tähtajatult</w:t>
      </w:r>
      <w:r w:rsidR="00D85954">
        <w:t>.</w:t>
      </w:r>
      <w:r w:rsidR="008D312B" w:rsidRPr="00D55A8A">
        <w:t xml:space="preserve"> </w:t>
      </w:r>
      <w:r w:rsidR="00D85954">
        <w:t>P</w:t>
      </w:r>
      <w:r w:rsidR="06485E2E" w:rsidRPr="00D55A8A">
        <w:t xml:space="preserve">õhimääruses võib </w:t>
      </w:r>
      <w:r w:rsidR="4150A3AF" w:rsidRPr="00D55A8A">
        <w:t>sätestada</w:t>
      </w:r>
      <w:r w:rsidR="7F75DF5D" w:rsidRPr="00D55A8A">
        <w:t xml:space="preserve"> </w:t>
      </w:r>
      <w:r w:rsidR="00C2451A" w:rsidRPr="00D55A8A">
        <w:t xml:space="preserve">sellest </w:t>
      </w:r>
      <w:r w:rsidR="4150A3AF" w:rsidRPr="00D55A8A">
        <w:t>lühemad</w:t>
      </w:r>
      <w:r w:rsidR="3B5B54C9" w:rsidRPr="00D55A8A">
        <w:t xml:space="preserve"> andmete</w:t>
      </w:r>
      <w:r w:rsidR="4150A3AF" w:rsidRPr="00D55A8A">
        <w:t xml:space="preserve"> säilitamise tähtajad.</w:t>
      </w:r>
      <w:r w:rsidR="7FFE1A14" w:rsidRPr="00D55A8A">
        <w:t>“;</w:t>
      </w:r>
    </w:p>
    <w:p w14:paraId="4BF100E6" w14:textId="77777777" w:rsidR="00CC6924" w:rsidRPr="00D55A8A" w:rsidRDefault="00CC6924" w:rsidP="00DA1DE1">
      <w:pPr>
        <w:ind w:left="0" w:firstLine="0"/>
      </w:pPr>
    </w:p>
    <w:p w14:paraId="77BC59A2" w14:textId="78708E99" w:rsidR="00CC6924" w:rsidRPr="00D55A8A" w:rsidRDefault="006C5A3C" w:rsidP="00DA1DE1">
      <w:pPr>
        <w:pStyle w:val="Normaallaadveeb"/>
        <w:spacing w:before="0" w:beforeAutospacing="0" w:after="0" w:afterAutospacing="0"/>
      </w:pPr>
      <w:r>
        <w:rPr>
          <w:b/>
          <w:bCs/>
        </w:rPr>
        <w:t>6</w:t>
      </w:r>
      <w:r w:rsidR="43234061" w:rsidRPr="00D55A8A">
        <w:rPr>
          <w:b/>
          <w:bCs/>
        </w:rPr>
        <w:t>)</w:t>
      </w:r>
      <w:r w:rsidR="43234061" w:rsidRPr="00D55A8A">
        <w:t xml:space="preserve"> paragrahvi 48 lõige 1 muudetakse ja sõnastatakse järgmiselt:</w:t>
      </w:r>
    </w:p>
    <w:p w14:paraId="0FC79324" w14:textId="77777777" w:rsidR="00CC6924" w:rsidRPr="00D55A8A" w:rsidRDefault="00CC6924" w:rsidP="00DA1DE1">
      <w:pPr>
        <w:ind w:left="0" w:right="0" w:firstLine="0"/>
        <w:rPr>
          <w:color w:val="202020"/>
          <w:szCs w:val="24"/>
          <w:shd w:val="clear" w:color="auto" w:fill="FFFFFF"/>
        </w:rPr>
      </w:pPr>
      <w:r w:rsidRPr="00D55A8A">
        <w:rPr>
          <w:color w:val="auto"/>
          <w:szCs w:val="24"/>
          <w:bdr w:val="none" w:sz="0" w:space="0" w:color="auto" w:frame="1"/>
          <w:shd w:val="clear" w:color="auto" w:fill="FFFFFF"/>
        </w:rPr>
        <w:t>„</w:t>
      </w:r>
      <w:r w:rsidRPr="00D55A8A">
        <w:rPr>
          <w:color w:val="202020"/>
          <w:szCs w:val="24"/>
          <w:shd w:val="clear" w:color="auto" w:fill="FFFFFF"/>
        </w:rPr>
        <w:t>(1) Keskkonnaloa taotluse ja selle kohta antava haldusakti eelnõu paneb loa andja avalikkusele tutvumiseks välja haldusmenetluse seaduse §-s 48 sätestatud korras keskkonnaloa andja asukohas.“;</w:t>
      </w:r>
    </w:p>
    <w:p w14:paraId="76648625" w14:textId="77777777" w:rsidR="00CC6924" w:rsidRPr="00D55A8A" w:rsidRDefault="00CC6924" w:rsidP="00DA1DE1">
      <w:pPr>
        <w:ind w:left="0"/>
        <w:rPr>
          <w:color w:val="202020"/>
          <w:szCs w:val="24"/>
          <w:shd w:val="clear" w:color="auto" w:fill="FFFFFF"/>
        </w:rPr>
      </w:pPr>
    </w:p>
    <w:p w14:paraId="097B30E1" w14:textId="1DD34EAB" w:rsidR="00CC6924" w:rsidRPr="00D55A8A" w:rsidRDefault="006C5A3C" w:rsidP="00DA1DE1">
      <w:pPr>
        <w:ind w:left="0"/>
        <w:rPr>
          <w:i/>
          <w:iCs/>
          <w:color w:val="202020"/>
          <w:shd w:val="clear" w:color="auto" w:fill="FFFFFF"/>
        </w:rPr>
      </w:pPr>
      <w:r>
        <w:rPr>
          <w:b/>
          <w:bCs/>
          <w:color w:val="202020"/>
          <w:shd w:val="clear" w:color="auto" w:fill="FFFFFF"/>
        </w:rPr>
        <w:t>7</w:t>
      </w:r>
      <w:r w:rsidR="43234061" w:rsidRPr="00D55A8A">
        <w:rPr>
          <w:b/>
          <w:bCs/>
          <w:color w:val="202020"/>
          <w:shd w:val="clear" w:color="auto" w:fill="FFFFFF"/>
        </w:rPr>
        <w:t>)</w:t>
      </w:r>
      <w:r w:rsidR="43234061" w:rsidRPr="00D55A8A">
        <w:rPr>
          <w:i/>
          <w:iCs/>
          <w:color w:val="202020"/>
          <w:shd w:val="clear" w:color="auto" w:fill="FFFFFF"/>
        </w:rPr>
        <w:t xml:space="preserve"> </w:t>
      </w:r>
      <w:r w:rsidR="43234061" w:rsidRPr="00D55A8A">
        <w:rPr>
          <w:color w:val="202020"/>
          <w:shd w:val="clear" w:color="auto" w:fill="FFFFFF"/>
        </w:rPr>
        <w:t>paragrahvi 48</w:t>
      </w:r>
      <w:r w:rsidR="43234061" w:rsidRPr="00D55A8A">
        <w:rPr>
          <w:color w:val="202020"/>
          <w:shd w:val="clear" w:color="auto" w:fill="FFFFFF"/>
          <w:vertAlign w:val="superscript"/>
        </w:rPr>
        <w:t xml:space="preserve">1 </w:t>
      </w:r>
      <w:r w:rsidR="43234061" w:rsidRPr="00D55A8A">
        <w:rPr>
          <w:color w:val="202020"/>
          <w:shd w:val="clear" w:color="auto" w:fill="FFFFFF"/>
        </w:rPr>
        <w:t>lõike 1 teine lause muudetakse ja sõnastatakse järgmiselt:</w:t>
      </w:r>
    </w:p>
    <w:p w14:paraId="194EA263" w14:textId="6B524455" w:rsidR="003F2B01" w:rsidRPr="00D55A8A" w:rsidRDefault="00CC6924" w:rsidP="00DA1DE1">
      <w:pPr>
        <w:ind w:left="0"/>
        <w:rPr>
          <w:color w:val="202020"/>
          <w:szCs w:val="24"/>
        </w:rPr>
      </w:pPr>
      <w:r w:rsidRPr="00D55A8A">
        <w:rPr>
          <w:color w:val="202020"/>
          <w:szCs w:val="24"/>
        </w:rPr>
        <w:t>„Keskkonnaloa andmise võib otsustada arutelu korraldamata, kui see võimalus on ette nähtud seadusega või menetlusosalised on haldusmenetluse seaduse § 50 lõike 3 kohaselt loobunud asja arutamisest avalikul istungil.“;</w:t>
      </w:r>
    </w:p>
    <w:p w14:paraId="09D0A3D1" w14:textId="77777777" w:rsidR="004F5552" w:rsidRPr="00D55A8A" w:rsidRDefault="004F5552" w:rsidP="00DA1DE1">
      <w:pPr>
        <w:ind w:left="0" w:right="0" w:firstLine="0"/>
        <w:rPr>
          <w:b/>
          <w:bCs/>
          <w:color w:val="auto"/>
          <w:szCs w:val="24"/>
        </w:rPr>
      </w:pPr>
    </w:p>
    <w:p w14:paraId="3638B25B" w14:textId="09A5F77C" w:rsidR="005E7881" w:rsidRPr="00D55A8A" w:rsidRDefault="006C5A3C" w:rsidP="00DA1DE1">
      <w:pPr>
        <w:ind w:left="0" w:right="0" w:firstLine="0"/>
        <w:rPr>
          <w:color w:val="auto"/>
          <w:szCs w:val="24"/>
        </w:rPr>
      </w:pPr>
      <w:r>
        <w:rPr>
          <w:b/>
          <w:bCs/>
          <w:color w:val="auto"/>
          <w:szCs w:val="24"/>
        </w:rPr>
        <w:t>8</w:t>
      </w:r>
      <w:r w:rsidR="005E7881" w:rsidRPr="00D55A8A">
        <w:rPr>
          <w:b/>
          <w:bCs/>
          <w:color w:val="auto"/>
          <w:szCs w:val="24"/>
        </w:rPr>
        <w:t>)</w:t>
      </w:r>
      <w:r w:rsidR="005E7881" w:rsidRPr="00D55A8A">
        <w:rPr>
          <w:color w:val="auto"/>
          <w:szCs w:val="24"/>
        </w:rPr>
        <w:t xml:space="preserve"> paragrahvi 52 </w:t>
      </w:r>
      <w:r w:rsidR="00370465" w:rsidRPr="00D55A8A">
        <w:rPr>
          <w:color w:val="auto"/>
          <w:szCs w:val="24"/>
        </w:rPr>
        <w:t>lõike</w:t>
      </w:r>
      <w:r w:rsidR="001B78C1" w:rsidRPr="00D55A8A">
        <w:rPr>
          <w:color w:val="auto"/>
          <w:szCs w:val="24"/>
        </w:rPr>
        <w:t xml:space="preserve"> </w:t>
      </w:r>
      <w:r w:rsidR="00370465" w:rsidRPr="00D55A8A">
        <w:rPr>
          <w:color w:val="auto"/>
          <w:szCs w:val="24"/>
        </w:rPr>
        <w:t>1 punktis 9 asendatakse sõna „väljastamisest“ sõnaga „andmisest“;</w:t>
      </w:r>
    </w:p>
    <w:p w14:paraId="27E378DD" w14:textId="77777777" w:rsidR="00D23ABE" w:rsidRPr="00D55A8A" w:rsidRDefault="00D23ABE" w:rsidP="00DA1DE1">
      <w:pPr>
        <w:ind w:left="0" w:right="0" w:firstLine="0"/>
        <w:rPr>
          <w:color w:val="auto"/>
          <w:szCs w:val="24"/>
        </w:rPr>
      </w:pPr>
    </w:p>
    <w:p w14:paraId="2163263F" w14:textId="584BF6CA" w:rsidR="003F2B01" w:rsidRPr="00D55A8A" w:rsidRDefault="006C5A3C" w:rsidP="00513373">
      <w:pPr>
        <w:keepNext/>
        <w:keepLines/>
        <w:ind w:left="0" w:right="0" w:firstLine="0"/>
        <w:rPr>
          <w:color w:val="auto"/>
        </w:rPr>
      </w:pPr>
      <w:r>
        <w:rPr>
          <w:b/>
          <w:bCs/>
          <w:color w:val="auto"/>
        </w:rPr>
        <w:lastRenderedPageBreak/>
        <w:t>9</w:t>
      </w:r>
      <w:r w:rsidR="58E9A548" w:rsidRPr="00D55A8A">
        <w:rPr>
          <w:b/>
          <w:bCs/>
          <w:color w:val="auto"/>
        </w:rPr>
        <w:t>)</w:t>
      </w:r>
      <w:r w:rsidR="58E9A548" w:rsidRPr="00D55A8A">
        <w:rPr>
          <w:color w:val="auto"/>
        </w:rPr>
        <w:t xml:space="preserve"> paragrahvi 52 </w:t>
      </w:r>
      <w:ins w:id="31" w:author="Inge Mehide - JUSTDIGI" w:date="2025-02-19T12:30:00Z" w16du:dateUtc="2025-02-19T10:30:00Z">
        <w:r w:rsidR="00A22006">
          <w:rPr>
            <w:color w:val="auto"/>
          </w:rPr>
          <w:t xml:space="preserve">lõiget 1 </w:t>
        </w:r>
      </w:ins>
      <w:r w:rsidR="58E9A548" w:rsidRPr="00D55A8A">
        <w:rPr>
          <w:color w:val="auto"/>
        </w:rPr>
        <w:t>täiendatakse punktiga 11 järgmises sõnastuses:</w:t>
      </w:r>
    </w:p>
    <w:p w14:paraId="3E21D837" w14:textId="2AD29D7C" w:rsidR="003F2B01" w:rsidRPr="00D55A8A" w:rsidRDefault="58E9A548" w:rsidP="00513373">
      <w:pPr>
        <w:keepNext/>
        <w:keepLines/>
        <w:ind w:left="0" w:right="0" w:firstLine="0"/>
        <w:rPr>
          <w:color w:val="auto"/>
        </w:rPr>
      </w:pPr>
      <w:r w:rsidRPr="00D55A8A">
        <w:rPr>
          <w:color w:val="auto"/>
        </w:rPr>
        <w:t>„</w:t>
      </w:r>
      <w:commentRangeStart w:id="32"/>
      <w:r w:rsidR="34B21AE2" w:rsidRPr="00D55A8A">
        <w:rPr>
          <w:color w:val="auto"/>
        </w:rPr>
        <w:t>11)</w:t>
      </w:r>
      <w:r w:rsidR="5AB741A7" w:rsidRPr="00D55A8A">
        <w:rPr>
          <w:color w:val="auto"/>
        </w:rPr>
        <w:t xml:space="preserve"> </w:t>
      </w:r>
      <w:commentRangeEnd w:id="32"/>
      <w:r w:rsidR="00B41331">
        <w:rPr>
          <w:rStyle w:val="Kommentaariviide"/>
        </w:rPr>
        <w:commentReference w:id="32"/>
      </w:r>
      <w:r w:rsidR="2F55E530" w:rsidRPr="00D55A8A">
        <w:rPr>
          <w:color w:val="auto"/>
        </w:rPr>
        <w:t xml:space="preserve">taotlejat on korduvalt karistatud keskkonnavastase süüteo eest </w:t>
      </w:r>
      <w:r w:rsidR="54182084" w:rsidRPr="00D55A8A">
        <w:rPr>
          <w:color w:val="auto"/>
        </w:rPr>
        <w:t>käesoleva seaduse § 41 lõikes 1</w:t>
      </w:r>
      <w:r w:rsidR="77B883B3" w:rsidRPr="00D55A8A">
        <w:rPr>
          <w:color w:val="auto"/>
        </w:rPr>
        <w:t xml:space="preserve"> ja tööstusheite seaduse §</w:t>
      </w:r>
      <w:r w:rsidR="1F8B6C90" w:rsidRPr="00D55A8A">
        <w:rPr>
          <w:color w:val="auto"/>
        </w:rPr>
        <w:t xml:space="preserve"> 2</w:t>
      </w:r>
      <w:r w:rsidR="0FEABC39" w:rsidRPr="00D55A8A">
        <w:rPr>
          <w:color w:val="auto"/>
        </w:rPr>
        <w:t xml:space="preserve"> lõikes 1</w:t>
      </w:r>
      <w:r w:rsidR="54182084" w:rsidRPr="00D55A8A">
        <w:rPr>
          <w:color w:val="auto"/>
        </w:rPr>
        <w:t xml:space="preserve"> nimetatud valdkonnas</w:t>
      </w:r>
      <w:r w:rsidR="1632AFF8" w:rsidRPr="00D55A8A">
        <w:rPr>
          <w:color w:val="auto"/>
        </w:rPr>
        <w:t>, milleks on vaja keskkonnaluba või keskkonnakompleksluba</w:t>
      </w:r>
      <w:r w:rsidR="54182084" w:rsidRPr="00D55A8A">
        <w:rPr>
          <w:color w:val="auto"/>
        </w:rPr>
        <w:t xml:space="preserve"> </w:t>
      </w:r>
      <w:r w:rsidR="2F55E530" w:rsidRPr="00D55A8A">
        <w:rPr>
          <w:color w:val="auto"/>
        </w:rPr>
        <w:t>ning süüteo karistusandmed ei ole karistusregistrist kustutatud</w:t>
      </w:r>
      <w:r w:rsidR="22019ECA" w:rsidRPr="00D55A8A">
        <w:rPr>
          <w:color w:val="auto"/>
        </w:rPr>
        <w:t>.“;</w:t>
      </w:r>
    </w:p>
    <w:p w14:paraId="0DE9A046" w14:textId="77777777" w:rsidR="003C5AF5" w:rsidRPr="00D55A8A" w:rsidRDefault="003C5AF5" w:rsidP="00513373">
      <w:pPr>
        <w:keepNext/>
        <w:keepLines/>
        <w:ind w:left="0" w:right="0" w:firstLine="0"/>
        <w:rPr>
          <w:b/>
          <w:bCs/>
          <w:color w:val="auto"/>
          <w:szCs w:val="24"/>
        </w:rPr>
      </w:pPr>
    </w:p>
    <w:p w14:paraId="76BB6D2C" w14:textId="2736A767" w:rsidR="00CC6924" w:rsidRPr="00D55A8A" w:rsidRDefault="006C5A3C" w:rsidP="00DA1DE1">
      <w:pPr>
        <w:ind w:left="0" w:right="0" w:firstLine="0"/>
        <w:rPr>
          <w:color w:val="auto"/>
        </w:rPr>
      </w:pPr>
      <w:r>
        <w:rPr>
          <w:b/>
          <w:bCs/>
          <w:color w:val="auto"/>
        </w:rPr>
        <w:t>10</w:t>
      </w:r>
      <w:r w:rsidR="6DC5B887" w:rsidRPr="00D55A8A">
        <w:rPr>
          <w:b/>
          <w:bCs/>
          <w:color w:val="auto"/>
        </w:rPr>
        <w:t>)</w:t>
      </w:r>
      <w:r w:rsidR="6DC5B887" w:rsidRPr="00D55A8A">
        <w:rPr>
          <w:color w:val="auto"/>
        </w:rPr>
        <w:t xml:space="preserve"> paragrahv</w:t>
      </w:r>
      <w:r w:rsidR="00465344" w:rsidRPr="00D55A8A">
        <w:rPr>
          <w:color w:val="auto"/>
        </w:rPr>
        <w:t>i</w:t>
      </w:r>
      <w:r w:rsidR="000C453D" w:rsidRPr="00D55A8A">
        <w:rPr>
          <w:color w:val="auto"/>
        </w:rPr>
        <w:t>st</w:t>
      </w:r>
      <w:r w:rsidR="6DC5B887" w:rsidRPr="00D55A8A">
        <w:rPr>
          <w:color w:val="auto"/>
        </w:rPr>
        <w:t xml:space="preserve"> 55 </w:t>
      </w:r>
      <w:r w:rsidR="00465344" w:rsidRPr="00D55A8A">
        <w:rPr>
          <w:color w:val="auto"/>
        </w:rPr>
        <w:t>jäetakse välja tekstiosa „</w:t>
      </w:r>
      <w:r w:rsidR="00B166EF" w:rsidRPr="00D55A8A">
        <w:rPr>
          <w:color w:val="auto"/>
        </w:rPr>
        <w:t>või sellise ehitise püstitamiseks, mille jaoks ehitusluba ei anta enne keskkonnaloa andmist,</w:t>
      </w:r>
      <w:commentRangeStart w:id="33"/>
      <w:del w:id="34" w:author="Inge Mehide - JUSTDIGI" w:date="2025-02-19T15:30:00Z" w16du:dateUtc="2025-02-19T13:30:00Z">
        <w:r w:rsidR="00B166EF" w:rsidRPr="00D55A8A" w:rsidDel="008111F5">
          <w:rPr>
            <w:color w:val="auto"/>
          </w:rPr>
          <w:delText xml:space="preserve"> </w:delText>
        </w:r>
      </w:del>
      <w:commentRangeEnd w:id="33"/>
      <w:r w:rsidR="008111F5">
        <w:rPr>
          <w:rStyle w:val="Kommentaariviide"/>
        </w:rPr>
        <w:commentReference w:id="33"/>
      </w:r>
      <w:r w:rsidR="00465344" w:rsidRPr="00D55A8A">
        <w:rPr>
          <w:color w:val="auto"/>
        </w:rPr>
        <w:t>“</w:t>
      </w:r>
      <w:commentRangeStart w:id="35"/>
      <w:ins w:id="36" w:author="Inge Mehide - JUSTDIGI" w:date="2025-02-19T12:32:00Z" w16du:dateUtc="2025-02-19T10:32:00Z">
        <w:r w:rsidR="00AD54C1">
          <w:rPr>
            <w:color w:val="auto"/>
          </w:rPr>
          <w:t>;</w:t>
        </w:r>
        <w:commentRangeEnd w:id="35"/>
        <w:r w:rsidR="00AD54C1">
          <w:rPr>
            <w:rStyle w:val="Kommentaariviide"/>
          </w:rPr>
          <w:commentReference w:id="35"/>
        </w:r>
      </w:ins>
    </w:p>
    <w:p w14:paraId="6EF911AE" w14:textId="77254817" w:rsidR="00474BCC" w:rsidRPr="00D55A8A" w:rsidRDefault="00474BCC" w:rsidP="00DA1DE1">
      <w:pPr>
        <w:pStyle w:val="Normaallaadveeb"/>
        <w:shd w:val="clear" w:color="auto" w:fill="FFFFFF" w:themeFill="background1"/>
        <w:spacing w:before="0" w:beforeAutospacing="0" w:after="0" w:afterAutospacing="0"/>
        <w:jc w:val="both"/>
        <w:rPr>
          <w:color w:val="202020"/>
        </w:rPr>
      </w:pPr>
    </w:p>
    <w:p w14:paraId="41CDBF38" w14:textId="704FAC3E" w:rsidR="00F628E1" w:rsidRPr="00D55A8A" w:rsidRDefault="000C334E" w:rsidP="00DA1DE1">
      <w:pPr>
        <w:ind w:left="0" w:firstLine="0"/>
        <w:rPr>
          <w:color w:val="000000" w:themeColor="text1"/>
        </w:rPr>
      </w:pPr>
      <w:bookmarkStart w:id="37" w:name="_Hlk181290731"/>
      <w:r w:rsidRPr="00D55A8A">
        <w:rPr>
          <w:b/>
          <w:bCs/>
          <w:color w:val="202020"/>
        </w:rPr>
        <w:t>1</w:t>
      </w:r>
      <w:r w:rsidR="006C5A3C">
        <w:rPr>
          <w:b/>
          <w:bCs/>
          <w:color w:val="202020"/>
        </w:rPr>
        <w:t>1</w:t>
      </w:r>
      <w:r w:rsidR="00F628E1" w:rsidRPr="00D55A8A">
        <w:rPr>
          <w:b/>
          <w:bCs/>
          <w:color w:val="202020"/>
        </w:rPr>
        <w:t>)</w:t>
      </w:r>
      <w:r w:rsidR="00F628E1" w:rsidRPr="00D55A8A">
        <w:rPr>
          <w:color w:val="202020"/>
        </w:rPr>
        <w:t xml:space="preserve"> </w:t>
      </w:r>
      <w:r w:rsidR="00F628E1" w:rsidRPr="00D55A8A">
        <w:rPr>
          <w:color w:val="000000" w:themeColor="text1"/>
        </w:rPr>
        <w:t>paragrahvi 59 lõiget 2 täiendatakse punktidega 5 ja 6 järgmises sõnastuses:</w:t>
      </w:r>
    </w:p>
    <w:p w14:paraId="0D2DA130" w14:textId="7C293C44" w:rsidR="00F628E1" w:rsidRPr="00D55A8A" w:rsidRDefault="006454C3" w:rsidP="00DA1DE1">
      <w:pPr>
        <w:ind w:left="0"/>
        <w:rPr>
          <w:color w:val="000000" w:themeColor="text1"/>
          <w:szCs w:val="24"/>
        </w:rPr>
      </w:pPr>
      <w:r w:rsidRPr="00D55A8A">
        <w:rPr>
          <w:color w:val="000000" w:themeColor="text1"/>
          <w:szCs w:val="24"/>
        </w:rPr>
        <w:t>„</w:t>
      </w:r>
      <w:r w:rsidR="00F628E1" w:rsidRPr="00D55A8A">
        <w:rPr>
          <w:color w:val="000000" w:themeColor="text1"/>
          <w:szCs w:val="24"/>
        </w:rPr>
        <w:t xml:space="preserve">5) õigusaktid on muutunud viisil, mis </w:t>
      </w:r>
      <w:r w:rsidR="00592F19" w:rsidRPr="00D55A8A">
        <w:rPr>
          <w:color w:val="000000" w:themeColor="text1"/>
          <w:szCs w:val="24"/>
        </w:rPr>
        <w:t xml:space="preserve">mõjutab loas kindlaksmääratud </w:t>
      </w:r>
      <w:r w:rsidR="00F628E1" w:rsidRPr="00D55A8A">
        <w:rPr>
          <w:color w:val="000000" w:themeColor="text1"/>
          <w:szCs w:val="24"/>
        </w:rPr>
        <w:t>tingimusi</w:t>
      </w:r>
      <w:r w:rsidR="00EC11AA" w:rsidRPr="00D55A8A">
        <w:rPr>
          <w:color w:val="000000" w:themeColor="text1"/>
          <w:szCs w:val="24"/>
        </w:rPr>
        <w:t xml:space="preserve"> </w:t>
      </w:r>
      <w:r w:rsidR="002A2AC2" w:rsidRPr="00D55A8A">
        <w:rPr>
          <w:szCs w:val="24"/>
        </w:rPr>
        <w:t xml:space="preserve">ja </w:t>
      </w:r>
      <w:r w:rsidR="00EC11AA" w:rsidRPr="00D55A8A">
        <w:rPr>
          <w:color w:val="202020"/>
          <w:szCs w:val="24"/>
        </w:rPr>
        <w:t xml:space="preserve">toob kaasa </w:t>
      </w:r>
      <w:r w:rsidR="009372A1" w:rsidRPr="00D55A8A">
        <w:rPr>
          <w:color w:val="202020"/>
          <w:szCs w:val="24"/>
        </w:rPr>
        <w:t xml:space="preserve">vajaduse </w:t>
      </w:r>
      <w:r w:rsidR="004E7217">
        <w:rPr>
          <w:color w:val="202020"/>
          <w:szCs w:val="24"/>
        </w:rPr>
        <w:t>muuta</w:t>
      </w:r>
      <w:r w:rsidR="004E7217" w:rsidRPr="00D55A8A">
        <w:rPr>
          <w:color w:val="202020"/>
          <w:szCs w:val="24"/>
        </w:rPr>
        <w:t xml:space="preserve"> </w:t>
      </w:r>
      <w:r w:rsidR="009372A1" w:rsidRPr="00D55A8A">
        <w:rPr>
          <w:color w:val="202020"/>
          <w:szCs w:val="24"/>
        </w:rPr>
        <w:t>tingimusi või</w:t>
      </w:r>
      <w:r w:rsidR="009372A1" w:rsidRPr="00D55A8A" w:rsidDel="009372A1">
        <w:rPr>
          <w:color w:val="202020"/>
          <w:szCs w:val="24"/>
        </w:rPr>
        <w:t xml:space="preserve"> </w:t>
      </w:r>
      <w:r w:rsidR="00EC11AA" w:rsidRPr="00D55A8A">
        <w:rPr>
          <w:color w:val="202020"/>
          <w:szCs w:val="24"/>
        </w:rPr>
        <w:t xml:space="preserve">määrata </w:t>
      </w:r>
      <w:commentRangeStart w:id="38"/>
      <w:del w:id="39" w:author="Inge Mehide - JUSTDIGI" w:date="2025-02-19T12:34:00Z" w16du:dateUtc="2025-02-19T10:34:00Z">
        <w:r w:rsidR="00EC11AA" w:rsidRPr="00D55A8A" w:rsidDel="009E230B">
          <w:rPr>
            <w:color w:val="202020"/>
            <w:szCs w:val="24"/>
          </w:rPr>
          <w:delText xml:space="preserve">täiendavad </w:delText>
        </w:r>
      </w:del>
      <w:commentRangeEnd w:id="38"/>
      <w:r w:rsidR="00705CFB">
        <w:rPr>
          <w:rStyle w:val="Kommentaariviide"/>
        </w:rPr>
        <w:commentReference w:id="38"/>
      </w:r>
      <w:ins w:id="40" w:author="Inge Mehide - JUSTDIGI" w:date="2025-02-19T12:34:00Z" w16du:dateUtc="2025-02-19T10:34:00Z">
        <w:r w:rsidR="009E230B">
          <w:rPr>
            <w:color w:val="202020"/>
            <w:szCs w:val="24"/>
          </w:rPr>
          <w:t>lisa</w:t>
        </w:r>
      </w:ins>
      <w:r w:rsidR="00EC11AA" w:rsidRPr="00D55A8A">
        <w:rPr>
          <w:color w:val="202020"/>
          <w:szCs w:val="24"/>
        </w:rPr>
        <w:t>tingimused</w:t>
      </w:r>
      <w:r w:rsidRPr="00D55A8A">
        <w:rPr>
          <w:color w:val="000000" w:themeColor="text1"/>
          <w:szCs w:val="24"/>
        </w:rPr>
        <w:t>;</w:t>
      </w:r>
    </w:p>
    <w:p w14:paraId="2A8D59BF" w14:textId="50A484BC" w:rsidR="00F628E1" w:rsidRPr="00D55A8A" w:rsidRDefault="00F628E1" w:rsidP="00DA1DE1">
      <w:pPr>
        <w:ind w:left="0"/>
        <w:rPr>
          <w:color w:val="000000" w:themeColor="text1"/>
          <w:szCs w:val="24"/>
        </w:rPr>
      </w:pPr>
      <w:r w:rsidRPr="00D55A8A">
        <w:rPr>
          <w:color w:val="000000" w:themeColor="text1"/>
          <w:szCs w:val="24"/>
        </w:rPr>
        <w:t xml:space="preserve">6) seire, uuringute või muude meetodite </w:t>
      </w:r>
      <w:commentRangeStart w:id="41"/>
      <w:ins w:id="42" w:author="Inge Mehide - JUSTDIGI" w:date="2025-02-19T12:35:00Z" w16du:dateUtc="2025-02-19T10:35:00Z">
        <w:r w:rsidR="00463FE0">
          <w:rPr>
            <w:color w:val="000000" w:themeColor="text1"/>
            <w:szCs w:val="24"/>
          </w:rPr>
          <w:t>rakenda</w:t>
        </w:r>
      </w:ins>
      <w:ins w:id="43" w:author="Inge Mehide - JUSTDIGI" w:date="2025-02-19T12:39:00Z" w16du:dateUtc="2025-02-19T10:39:00Z">
        <w:r w:rsidR="00F75215">
          <w:rPr>
            <w:color w:val="000000" w:themeColor="text1"/>
            <w:szCs w:val="24"/>
          </w:rPr>
          <w:t xml:space="preserve">mise </w:t>
        </w:r>
      </w:ins>
      <w:commentRangeEnd w:id="41"/>
      <w:ins w:id="44" w:author="Inge Mehide - JUSTDIGI" w:date="2025-02-19T12:41:00Z" w16du:dateUtc="2025-02-19T10:41:00Z">
        <w:r w:rsidR="00D84BCB">
          <w:rPr>
            <w:rStyle w:val="Kommentaariviide"/>
          </w:rPr>
          <w:commentReference w:id="41"/>
        </w:r>
      </w:ins>
      <w:ins w:id="45" w:author="Inge Mehide - JUSTDIGI" w:date="2025-02-19T12:39:00Z" w16du:dateUtc="2025-02-19T10:39:00Z">
        <w:r w:rsidR="004B4CC8">
          <w:rPr>
            <w:color w:val="000000" w:themeColor="text1"/>
            <w:szCs w:val="24"/>
          </w:rPr>
          <w:t>järel</w:t>
        </w:r>
      </w:ins>
      <w:commentRangeStart w:id="46"/>
      <w:del w:id="47" w:author="Inge Mehide - JUSTDIGI" w:date="2025-02-19T12:36:00Z" w16du:dateUtc="2025-02-19T10:36:00Z">
        <w:r w:rsidRPr="00D55A8A" w:rsidDel="00AE4AA8">
          <w:rPr>
            <w:color w:val="000000" w:themeColor="text1"/>
            <w:szCs w:val="24"/>
          </w:rPr>
          <w:delText>tulemusel</w:delText>
        </w:r>
      </w:del>
      <w:commentRangeEnd w:id="46"/>
      <w:r w:rsidR="00AE4AA8">
        <w:rPr>
          <w:rStyle w:val="Kommentaariviide"/>
        </w:rPr>
        <w:commentReference w:id="46"/>
      </w:r>
      <w:r w:rsidRPr="00D55A8A">
        <w:rPr>
          <w:color w:val="000000" w:themeColor="text1"/>
          <w:szCs w:val="24"/>
        </w:rPr>
        <w:t xml:space="preserve"> on ilmnenud asjaolud, mis viitavad vajadusele muuta loa tingimusi, et tagada </w:t>
      </w:r>
      <w:ins w:id="48" w:author="Inge Mehide - JUSTDIGI" w:date="2025-02-19T12:48:00Z" w16du:dateUtc="2025-02-19T10:48:00Z">
        <w:r w:rsidR="003563D4">
          <w:rPr>
            <w:color w:val="000000" w:themeColor="text1"/>
            <w:szCs w:val="24"/>
          </w:rPr>
          <w:t xml:space="preserve">nende </w:t>
        </w:r>
      </w:ins>
      <w:ins w:id="49" w:author="Inge Mehide - JUSTDIGI" w:date="2025-02-19T12:44:00Z" w16du:dateUtc="2025-02-19T10:44:00Z">
        <w:r w:rsidR="007F22F5" w:rsidRPr="00D55A8A">
          <w:rPr>
            <w:color w:val="000000" w:themeColor="text1"/>
            <w:szCs w:val="24"/>
          </w:rPr>
          <w:t>vastavus</w:t>
        </w:r>
        <w:r w:rsidR="007F22F5">
          <w:rPr>
            <w:color w:val="000000" w:themeColor="text1"/>
            <w:szCs w:val="24"/>
          </w:rPr>
          <w:t xml:space="preserve"> </w:t>
        </w:r>
      </w:ins>
      <w:r w:rsidRPr="00D55A8A">
        <w:rPr>
          <w:color w:val="000000" w:themeColor="text1"/>
          <w:szCs w:val="24"/>
        </w:rPr>
        <w:t>keskkonnanõuetele</w:t>
      </w:r>
      <w:del w:id="50" w:author="Inge Mehide - JUSTDIGI" w:date="2025-02-19T12:44:00Z" w16du:dateUtc="2025-02-19T10:44:00Z">
        <w:r w:rsidRPr="00D55A8A" w:rsidDel="007F22F5">
          <w:rPr>
            <w:color w:val="000000" w:themeColor="text1"/>
            <w:szCs w:val="24"/>
          </w:rPr>
          <w:delText xml:space="preserve"> vastavus</w:delText>
        </w:r>
      </w:del>
      <w:r w:rsidR="000662BA" w:rsidRPr="00D55A8A">
        <w:rPr>
          <w:color w:val="000000" w:themeColor="text1"/>
          <w:szCs w:val="24"/>
        </w:rPr>
        <w:t>,</w:t>
      </w:r>
      <w:r w:rsidR="00F04D8B" w:rsidRPr="00D55A8A">
        <w:rPr>
          <w:color w:val="000000" w:themeColor="text1"/>
          <w:szCs w:val="24"/>
        </w:rPr>
        <w:t xml:space="preserve"> või </w:t>
      </w:r>
      <w:r w:rsidR="003215C9" w:rsidRPr="00D55A8A">
        <w:rPr>
          <w:color w:val="000000" w:themeColor="text1"/>
          <w:szCs w:val="24"/>
        </w:rPr>
        <w:t xml:space="preserve">leevendada </w:t>
      </w:r>
      <w:r w:rsidR="00033080" w:rsidRPr="00D55A8A">
        <w:rPr>
          <w:color w:val="000000" w:themeColor="text1"/>
          <w:szCs w:val="24"/>
        </w:rPr>
        <w:t>loaga kehtestatud tingimusi</w:t>
      </w:r>
      <w:r w:rsidRPr="00D55A8A">
        <w:rPr>
          <w:color w:val="000000" w:themeColor="text1"/>
          <w:szCs w:val="24"/>
        </w:rPr>
        <w:t>.</w:t>
      </w:r>
      <w:r w:rsidR="006454C3" w:rsidRPr="00D55A8A">
        <w:rPr>
          <w:color w:val="000000" w:themeColor="text1"/>
          <w:szCs w:val="24"/>
        </w:rPr>
        <w:t>“;</w:t>
      </w:r>
    </w:p>
    <w:bookmarkEnd w:id="37"/>
    <w:p w14:paraId="293A8196" w14:textId="77777777" w:rsidR="00F628E1" w:rsidRPr="00D55A8A" w:rsidRDefault="00F628E1" w:rsidP="00DA1DE1">
      <w:pPr>
        <w:ind w:left="0" w:right="0" w:firstLine="0"/>
        <w:rPr>
          <w:color w:val="auto"/>
        </w:rPr>
      </w:pPr>
    </w:p>
    <w:p w14:paraId="4BEA94CC" w14:textId="641165F3" w:rsidR="00AB1E44" w:rsidRPr="00D55A8A" w:rsidRDefault="00661E0F" w:rsidP="00DA1DE1">
      <w:pPr>
        <w:ind w:left="0" w:right="0" w:firstLine="0"/>
        <w:rPr>
          <w:color w:val="auto"/>
          <w:szCs w:val="24"/>
        </w:rPr>
      </w:pPr>
      <w:r w:rsidRPr="00D55A8A">
        <w:rPr>
          <w:b/>
          <w:bCs/>
          <w:color w:val="auto"/>
          <w:szCs w:val="24"/>
        </w:rPr>
        <w:t>1</w:t>
      </w:r>
      <w:r w:rsidR="006C5A3C">
        <w:rPr>
          <w:b/>
          <w:bCs/>
          <w:color w:val="auto"/>
          <w:szCs w:val="24"/>
        </w:rPr>
        <w:t>2</w:t>
      </w:r>
      <w:r w:rsidR="21AA7F31" w:rsidRPr="00D55A8A">
        <w:rPr>
          <w:b/>
          <w:bCs/>
          <w:color w:val="auto"/>
          <w:szCs w:val="24"/>
        </w:rPr>
        <w:t>)</w:t>
      </w:r>
      <w:r w:rsidR="21AA7F31" w:rsidRPr="00D55A8A">
        <w:rPr>
          <w:color w:val="auto"/>
          <w:szCs w:val="24"/>
        </w:rPr>
        <w:t xml:space="preserve"> paragrahvi 59 </w:t>
      </w:r>
      <w:r w:rsidR="5131DEB3" w:rsidRPr="00D55A8A">
        <w:rPr>
          <w:color w:val="auto"/>
          <w:szCs w:val="24"/>
        </w:rPr>
        <w:t>täiendatakse lõikega 2</w:t>
      </w:r>
      <w:r w:rsidR="5131DEB3" w:rsidRPr="00D55A8A">
        <w:rPr>
          <w:color w:val="auto"/>
          <w:szCs w:val="24"/>
          <w:vertAlign w:val="superscript"/>
        </w:rPr>
        <w:t>1</w:t>
      </w:r>
      <w:r w:rsidR="5131DEB3" w:rsidRPr="00D55A8A">
        <w:rPr>
          <w:color w:val="auto"/>
          <w:szCs w:val="24"/>
        </w:rPr>
        <w:t xml:space="preserve"> järgmises sõnastuses:</w:t>
      </w:r>
    </w:p>
    <w:p w14:paraId="0ED952F2" w14:textId="7AC249D2" w:rsidR="000550D8" w:rsidRPr="00D55A8A" w:rsidRDefault="082E93C4" w:rsidP="00DA1DE1">
      <w:pPr>
        <w:pStyle w:val="Normaallaadveeb"/>
        <w:shd w:val="clear" w:color="auto" w:fill="FFFFFF" w:themeFill="background1"/>
        <w:spacing w:before="0" w:beforeAutospacing="0" w:after="0" w:afterAutospacing="0"/>
        <w:jc w:val="both"/>
        <w:rPr>
          <w:color w:val="202020"/>
        </w:rPr>
      </w:pPr>
      <w:r w:rsidRPr="00D55A8A">
        <w:t>„</w:t>
      </w:r>
      <w:r w:rsidRPr="00D55A8A">
        <w:rPr>
          <w:color w:val="202020"/>
        </w:rPr>
        <w:t>(2</w:t>
      </w:r>
      <w:r w:rsidRPr="00D55A8A">
        <w:rPr>
          <w:color w:val="202020"/>
          <w:vertAlign w:val="superscript"/>
        </w:rPr>
        <w:t>1</w:t>
      </w:r>
      <w:r w:rsidRPr="00D55A8A">
        <w:rPr>
          <w:color w:val="202020"/>
        </w:rPr>
        <w:t>) Kui</w:t>
      </w:r>
      <w:r w:rsidR="00230BB1" w:rsidRPr="00D55A8A">
        <w:rPr>
          <w:color w:val="202020"/>
        </w:rPr>
        <w:t xml:space="preserve"> keskkonnaloa tingimuste muutmiseks on loa andjal vaja küsida </w:t>
      </w:r>
      <w:del w:id="51" w:author="Inge Mehide - JUSTDIGI" w:date="2025-02-19T12:50:00Z" w16du:dateUtc="2025-02-19T10:50:00Z">
        <w:r w:rsidR="00230BB1" w:rsidRPr="00D55A8A" w:rsidDel="00395A8E">
          <w:rPr>
            <w:color w:val="202020"/>
          </w:rPr>
          <w:delText xml:space="preserve">täiendavaid </w:delText>
        </w:r>
      </w:del>
      <w:ins w:id="52" w:author="Inge Mehide - JUSTDIGI" w:date="2025-02-19T12:50:00Z" w16du:dateUtc="2025-02-19T10:50:00Z">
        <w:r w:rsidR="00395A8E">
          <w:rPr>
            <w:color w:val="202020"/>
          </w:rPr>
          <w:t>lisa</w:t>
        </w:r>
      </w:ins>
      <w:r w:rsidR="00230BB1" w:rsidRPr="00D55A8A">
        <w:rPr>
          <w:color w:val="202020"/>
        </w:rPr>
        <w:t>andmeid</w:t>
      </w:r>
      <w:r w:rsidRPr="00D55A8A">
        <w:rPr>
          <w:color w:val="202020"/>
        </w:rPr>
        <w:t xml:space="preserve">, teeb ta loa omajale kirjalikult teatavaks loa tingimuste muutmise põhjuse </w:t>
      </w:r>
      <w:r w:rsidR="00A07D16" w:rsidRPr="00D55A8A">
        <w:rPr>
          <w:color w:val="202020"/>
        </w:rPr>
        <w:t>ning</w:t>
      </w:r>
      <w:r w:rsidR="68E1CD3F" w:rsidRPr="00D55A8A">
        <w:rPr>
          <w:color w:val="202020"/>
        </w:rPr>
        <w:t xml:space="preserve"> võib </w:t>
      </w:r>
      <w:r w:rsidRPr="00D55A8A">
        <w:rPr>
          <w:color w:val="202020"/>
        </w:rPr>
        <w:t>nõu</w:t>
      </w:r>
      <w:r w:rsidR="3A6016A7" w:rsidRPr="00D55A8A">
        <w:rPr>
          <w:color w:val="202020"/>
        </w:rPr>
        <w:t>da</w:t>
      </w:r>
      <w:r w:rsidRPr="00D55A8A">
        <w:rPr>
          <w:color w:val="202020"/>
        </w:rPr>
        <w:t xml:space="preserve"> loa muutmiseks vajalike andmete esitamist keskkonnaotsuste infosüsteemi kaudu loa muutmise taotlusena või määrab andmete esitamise </w:t>
      </w:r>
      <w:r w:rsidR="009372A1" w:rsidRPr="00D55A8A">
        <w:rPr>
          <w:color w:val="202020"/>
        </w:rPr>
        <w:t xml:space="preserve">muu </w:t>
      </w:r>
      <w:r w:rsidRPr="00D55A8A">
        <w:rPr>
          <w:color w:val="202020"/>
        </w:rPr>
        <w:t xml:space="preserve">viisi </w:t>
      </w:r>
      <w:r w:rsidR="004907B5">
        <w:rPr>
          <w:color w:val="202020"/>
        </w:rPr>
        <w:t>ning</w:t>
      </w:r>
      <w:r w:rsidRPr="00D55A8A">
        <w:rPr>
          <w:color w:val="202020"/>
        </w:rPr>
        <w:t xml:space="preserve"> </w:t>
      </w:r>
      <w:r w:rsidR="0067222B" w:rsidRPr="00D55A8A">
        <w:rPr>
          <w:color w:val="202020"/>
        </w:rPr>
        <w:t xml:space="preserve">andmete </w:t>
      </w:r>
      <w:r w:rsidRPr="00D55A8A">
        <w:rPr>
          <w:color w:val="202020"/>
        </w:rPr>
        <w:t>esitamise tähtaja.“</w:t>
      </w:r>
      <w:r w:rsidR="00E84238" w:rsidRPr="00D55A8A">
        <w:rPr>
          <w:color w:val="202020"/>
        </w:rPr>
        <w:t>;</w:t>
      </w:r>
    </w:p>
    <w:p w14:paraId="01FB8D53" w14:textId="3539F995" w:rsidR="001F00C2" w:rsidRPr="00D55A8A" w:rsidRDefault="001F00C2" w:rsidP="00DA1DE1">
      <w:pPr>
        <w:ind w:left="0" w:firstLine="0"/>
        <w:rPr>
          <w:color w:val="000000" w:themeColor="text1"/>
          <w:szCs w:val="24"/>
        </w:rPr>
      </w:pPr>
    </w:p>
    <w:p w14:paraId="3295D590" w14:textId="0A83D5E5" w:rsidR="11A18292" w:rsidRPr="00D55A8A" w:rsidRDefault="7BD6CCB1" w:rsidP="00DA1DE1">
      <w:pPr>
        <w:ind w:left="0" w:right="0" w:firstLine="0"/>
      </w:pPr>
      <w:r w:rsidRPr="00D55A8A">
        <w:rPr>
          <w:b/>
          <w:bCs/>
          <w:color w:val="auto"/>
        </w:rPr>
        <w:t>1</w:t>
      </w:r>
      <w:r w:rsidR="006C5A3C">
        <w:rPr>
          <w:b/>
          <w:bCs/>
          <w:color w:val="auto"/>
        </w:rPr>
        <w:t>3</w:t>
      </w:r>
      <w:r w:rsidR="224C326A" w:rsidRPr="00D55A8A">
        <w:rPr>
          <w:b/>
          <w:bCs/>
          <w:color w:val="auto"/>
        </w:rPr>
        <w:t>)</w:t>
      </w:r>
      <w:r w:rsidR="224C326A" w:rsidRPr="00D55A8A">
        <w:rPr>
          <w:color w:val="auto"/>
        </w:rPr>
        <w:t xml:space="preserve"> </w:t>
      </w:r>
      <w:r w:rsidR="224C326A" w:rsidRPr="00D55A8A">
        <w:t>paragrahvi 59 täiendatakse lõikega 3</w:t>
      </w:r>
      <w:r w:rsidR="570AAD07" w:rsidRPr="00D55A8A">
        <w:rPr>
          <w:vertAlign w:val="superscript"/>
        </w:rPr>
        <w:t>1</w:t>
      </w:r>
      <w:r w:rsidR="224C326A" w:rsidRPr="00D55A8A">
        <w:t xml:space="preserve"> järgmises sõnastuses:</w:t>
      </w:r>
    </w:p>
    <w:p w14:paraId="10245CA5" w14:textId="22790627" w:rsidR="42177823" w:rsidRPr="00D55A8A" w:rsidRDefault="42177823" w:rsidP="00DA1DE1">
      <w:pPr>
        <w:ind w:left="0" w:right="0"/>
        <w:rPr>
          <w:szCs w:val="24"/>
        </w:rPr>
      </w:pPr>
      <w:bookmarkStart w:id="53" w:name="_Hlk181803789"/>
      <w:r w:rsidRPr="00D55A8A">
        <w:rPr>
          <w:szCs w:val="24"/>
        </w:rPr>
        <w:t>„</w:t>
      </w:r>
      <w:r w:rsidR="2C61C203" w:rsidRPr="00D55A8A">
        <w:rPr>
          <w:szCs w:val="24"/>
        </w:rPr>
        <w:t>(3</w:t>
      </w:r>
      <w:r w:rsidR="2C61C203" w:rsidRPr="00D55A8A">
        <w:rPr>
          <w:szCs w:val="24"/>
          <w:vertAlign w:val="superscript"/>
        </w:rPr>
        <w:t>1</w:t>
      </w:r>
      <w:r w:rsidR="2C61C203" w:rsidRPr="00D55A8A">
        <w:rPr>
          <w:szCs w:val="24"/>
        </w:rPr>
        <w:t>)</w:t>
      </w:r>
      <w:r w:rsidR="00D15B07" w:rsidRPr="00D55A8A">
        <w:rPr>
          <w:szCs w:val="24"/>
        </w:rPr>
        <w:t xml:space="preserve"> </w:t>
      </w:r>
      <w:r w:rsidR="2C61C203" w:rsidRPr="00D55A8A">
        <w:rPr>
          <w:szCs w:val="24"/>
        </w:rPr>
        <w:t>Kui keskkonnaloa omaja kavandab käitise toimimisviisis muudatust</w:t>
      </w:r>
      <w:r w:rsidR="00A07D16" w:rsidRPr="00D55A8A">
        <w:rPr>
          <w:szCs w:val="24"/>
        </w:rPr>
        <w:t>, mille tõttu</w:t>
      </w:r>
      <w:r w:rsidR="2C61C203" w:rsidRPr="00D55A8A">
        <w:rPr>
          <w:szCs w:val="24"/>
        </w:rPr>
        <w:t xml:space="preserve"> tema tegevus ei vasta enam loas kindlaksmääratud tingimustele või </w:t>
      </w:r>
      <w:r w:rsidR="2C61C203" w:rsidRPr="00D55A8A">
        <w:rPr>
          <w:color w:val="202020"/>
          <w:szCs w:val="24"/>
        </w:rPr>
        <w:t xml:space="preserve">toob kaasa vajaduse määrata </w:t>
      </w:r>
      <w:r w:rsidR="00A86033">
        <w:rPr>
          <w:color w:val="202020"/>
          <w:szCs w:val="24"/>
        </w:rPr>
        <w:t xml:space="preserve">loas </w:t>
      </w:r>
      <w:del w:id="54" w:author="Inge Mehide - JUSTDIGI" w:date="2025-02-19T13:09:00Z" w16du:dateUtc="2025-02-19T11:09:00Z">
        <w:r w:rsidR="2C61C203" w:rsidRPr="00D55A8A" w:rsidDel="00E270C1">
          <w:rPr>
            <w:color w:val="202020"/>
            <w:szCs w:val="24"/>
          </w:rPr>
          <w:delText xml:space="preserve">täiendavad </w:delText>
        </w:r>
      </w:del>
      <w:ins w:id="55" w:author="Inge Mehide - JUSTDIGI" w:date="2025-02-19T13:09:00Z" w16du:dateUtc="2025-02-19T11:09:00Z">
        <w:r w:rsidR="00E270C1">
          <w:rPr>
            <w:color w:val="202020"/>
            <w:szCs w:val="24"/>
          </w:rPr>
          <w:t>lisa</w:t>
        </w:r>
      </w:ins>
      <w:r w:rsidR="2C61C203" w:rsidRPr="00D55A8A">
        <w:rPr>
          <w:color w:val="202020"/>
          <w:szCs w:val="24"/>
        </w:rPr>
        <w:t>tingimused</w:t>
      </w:r>
      <w:r w:rsidR="2C61C203" w:rsidRPr="00D55A8A">
        <w:rPr>
          <w:szCs w:val="24"/>
        </w:rPr>
        <w:t xml:space="preserve">, esitab </w:t>
      </w:r>
      <w:r w:rsidR="00A07D16" w:rsidRPr="00D55A8A">
        <w:rPr>
          <w:szCs w:val="24"/>
        </w:rPr>
        <w:t>ta</w:t>
      </w:r>
      <w:r w:rsidR="2C61C203" w:rsidRPr="00D55A8A">
        <w:rPr>
          <w:szCs w:val="24"/>
        </w:rPr>
        <w:t xml:space="preserve"> enne </w:t>
      </w:r>
      <w:r w:rsidR="2BAC1D71" w:rsidRPr="00D55A8A">
        <w:rPr>
          <w:szCs w:val="24"/>
        </w:rPr>
        <w:t xml:space="preserve">sellise </w:t>
      </w:r>
      <w:r w:rsidR="2C61C203" w:rsidRPr="00D55A8A">
        <w:rPr>
          <w:szCs w:val="24"/>
        </w:rPr>
        <w:t>tegevuse elluviimist loa andjale keskkonnaotsuste infosüsteemi kaudu andmed loa muutmise taotlusena.</w:t>
      </w:r>
      <w:r w:rsidR="00A07D16" w:rsidRPr="00D55A8A">
        <w:rPr>
          <w:szCs w:val="24"/>
        </w:rPr>
        <w:t>“</w:t>
      </w:r>
      <w:r w:rsidR="481A44E5" w:rsidRPr="00D55A8A">
        <w:rPr>
          <w:szCs w:val="24"/>
        </w:rPr>
        <w:t>;</w:t>
      </w:r>
    </w:p>
    <w:bookmarkEnd w:id="53"/>
    <w:p w14:paraId="6AFD0EAB" w14:textId="52D88375" w:rsidR="68F996B5" w:rsidRPr="00D55A8A" w:rsidRDefault="68F996B5" w:rsidP="00DA1DE1">
      <w:pPr>
        <w:ind w:left="0" w:firstLine="0"/>
        <w:rPr>
          <w:b/>
          <w:bCs/>
          <w:color w:val="auto"/>
          <w:szCs w:val="24"/>
        </w:rPr>
      </w:pPr>
    </w:p>
    <w:p w14:paraId="3DE7D8C3" w14:textId="705D72BA" w:rsidR="00837404" w:rsidRPr="00D55A8A" w:rsidRDefault="0E9B5D0E" w:rsidP="00DA1DE1">
      <w:pPr>
        <w:ind w:left="0"/>
        <w:rPr>
          <w:color w:val="auto"/>
        </w:rPr>
      </w:pPr>
      <w:r w:rsidRPr="00D55A8A">
        <w:rPr>
          <w:b/>
          <w:bCs/>
          <w:color w:val="auto"/>
        </w:rPr>
        <w:t>1</w:t>
      </w:r>
      <w:r w:rsidR="006C5A3C">
        <w:rPr>
          <w:b/>
          <w:bCs/>
          <w:color w:val="auto"/>
        </w:rPr>
        <w:t>4</w:t>
      </w:r>
      <w:r w:rsidR="602C2C4A" w:rsidRPr="00D55A8A">
        <w:rPr>
          <w:b/>
          <w:bCs/>
          <w:color w:val="auto"/>
        </w:rPr>
        <w:t>)</w:t>
      </w:r>
      <w:r w:rsidR="602C2C4A" w:rsidRPr="00D55A8A">
        <w:rPr>
          <w:color w:val="auto"/>
        </w:rPr>
        <w:t xml:space="preserve"> paragrahvi 61 lõige 1</w:t>
      </w:r>
      <w:r w:rsidR="602C2C4A" w:rsidRPr="00D55A8A">
        <w:rPr>
          <w:color w:val="auto"/>
          <w:vertAlign w:val="superscript"/>
        </w:rPr>
        <w:t xml:space="preserve"> </w:t>
      </w:r>
      <w:r w:rsidR="602C2C4A" w:rsidRPr="00D55A8A">
        <w:rPr>
          <w:color w:val="auto"/>
        </w:rPr>
        <w:t>muudetakse ja sõnastatakse järgmiselt:</w:t>
      </w:r>
    </w:p>
    <w:p w14:paraId="0273934D" w14:textId="4B5F73F9" w:rsidR="00837404" w:rsidRPr="00D55A8A" w:rsidRDefault="2ACCF759" w:rsidP="00DA1DE1">
      <w:pPr>
        <w:ind w:left="0" w:right="0" w:firstLine="0"/>
        <w:rPr>
          <w:color w:val="auto"/>
        </w:rPr>
      </w:pPr>
      <w:r w:rsidRPr="00D55A8A">
        <w:rPr>
          <w:color w:val="auto"/>
        </w:rPr>
        <w:t>„(1) Keskkonnaloa andja võib keskkonnaloa kehtivuse täielikult või osaliselt peatada</w:t>
      </w:r>
      <w:r w:rsidR="26CAA55A" w:rsidRPr="00D55A8A">
        <w:rPr>
          <w:color w:val="auto"/>
        </w:rPr>
        <w:t xml:space="preserve"> kuni </w:t>
      </w:r>
      <w:r w:rsidR="01A39916" w:rsidRPr="00D55A8A">
        <w:rPr>
          <w:color w:val="auto"/>
        </w:rPr>
        <w:t>üheks aastaks</w:t>
      </w:r>
      <w:r w:rsidRPr="00D55A8A">
        <w:rPr>
          <w:color w:val="auto"/>
        </w:rPr>
        <w:t>:</w:t>
      </w:r>
    </w:p>
    <w:p w14:paraId="799D8F29" w14:textId="36389E17" w:rsidR="001A103C" w:rsidRPr="00D55A8A" w:rsidRDefault="602C2C4A" w:rsidP="00DA1DE1">
      <w:pPr>
        <w:ind w:left="0" w:right="0" w:firstLine="0"/>
        <w:rPr>
          <w:color w:val="auto"/>
        </w:rPr>
      </w:pPr>
      <w:r w:rsidRPr="00D55A8A">
        <w:rPr>
          <w:color w:val="auto"/>
        </w:rPr>
        <w:t xml:space="preserve">1) </w:t>
      </w:r>
      <w:r w:rsidR="5DF2FC5D" w:rsidRPr="00D55A8A">
        <w:rPr>
          <w:color w:val="auto"/>
        </w:rPr>
        <w:t xml:space="preserve">kui </w:t>
      </w:r>
      <w:r w:rsidR="23B76D55" w:rsidRPr="00D55A8A">
        <w:rPr>
          <w:color w:val="auto"/>
        </w:rPr>
        <w:t xml:space="preserve">keskkonnaloa omaja ei ole </w:t>
      </w:r>
      <w:r w:rsidR="10765469" w:rsidRPr="00D55A8A">
        <w:rPr>
          <w:color w:val="auto"/>
        </w:rPr>
        <w:t xml:space="preserve">taotlenud </w:t>
      </w:r>
      <w:r w:rsidR="23B76D55" w:rsidRPr="00D55A8A">
        <w:rPr>
          <w:color w:val="auto"/>
        </w:rPr>
        <w:t xml:space="preserve">käesoleva seaduse </w:t>
      </w:r>
      <w:bookmarkStart w:id="56" w:name="_Hlk181803757"/>
      <w:r w:rsidR="437100C6" w:rsidRPr="00D55A8A">
        <w:rPr>
          <w:color w:val="auto"/>
        </w:rPr>
        <w:t>§</w:t>
      </w:r>
      <w:bookmarkEnd w:id="56"/>
      <w:r w:rsidR="545462FA" w:rsidRPr="00D55A8A">
        <w:rPr>
          <w:color w:val="auto"/>
        </w:rPr>
        <w:t> </w:t>
      </w:r>
      <w:r w:rsidR="437100C6" w:rsidRPr="00D55A8A">
        <w:rPr>
          <w:color w:val="auto"/>
        </w:rPr>
        <w:t xml:space="preserve">53 lõike 1 punktis 1 </w:t>
      </w:r>
      <w:r w:rsidR="7566AADF" w:rsidRPr="00D55A8A">
        <w:rPr>
          <w:color w:val="auto"/>
        </w:rPr>
        <w:t>või </w:t>
      </w:r>
      <w:r w:rsidR="437100C6" w:rsidRPr="00D55A8A">
        <w:rPr>
          <w:color w:val="auto"/>
        </w:rPr>
        <w:t>2 nimetatud andmete muutmist</w:t>
      </w:r>
      <w:r w:rsidR="0D6F2E9C" w:rsidRPr="00D55A8A">
        <w:rPr>
          <w:color w:val="auto"/>
        </w:rPr>
        <w:t>;</w:t>
      </w:r>
    </w:p>
    <w:p w14:paraId="2D31183F" w14:textId="4175B185" w:rsidR="005E3E8A" w:rsidRPr="00D55A8A" w:rsidRDefault="67AA73DA" w:rsidP="00DA1DE1">
      <w:pPr>
        <w:ind w:left="0" w:right="0" w:firstLine="0"/>
        <w:rPr>
          <w:color w:val="auto"/>
        </w:rPr>
      </w:pPr>
      <w:r w:rsidRPr="00D55A8A">
        <w:rPr>
          <w:color w:val="auto"/>
        </w:rPr>
        <w:t xml:space="preserve">2) </w:t>
      </w:r>
      <w:r w:rsidR="5AAFAFA9" w:rsidRPr="00D55A8A">
        <w:t>kui</w:t>
      </w:r>
      <w:r w:rsidR="7A5C96E6" w:rsidRPr="00D55A8A">
        <w:t xml:space="preserve"> </w:t>
      </w:r>
      <w:commentRangeStart w:id="57"/>
      <w:r w:rsidR="7A5C96E6" w:rsidRPr="00D55A8A">
        <w:t>seire</w:t>
      </w:r>
      <w:ins w:id="58" w:author="Inge Mehide - JUSTDIGI" w:date="2025-02-19T13:25:00Z" w16du:dateUtc="2025-02-19T11:25:00Z">
        <w:r w:rsidR="00376B88">
          <w:t>t</w:t>
        </w:r>
      </w:ins>
      <w:r w:rsidR="7A5C96E6" w:rsidRPr="00D55A8A">
        <w:t xml:space="preserve"> </w:t>
      </w:r>
      <w:ins w:id="59" w:author="Inge Mehide - JUSTDIGI" w:date="2025-02-19T13:25:00Z" w16du:dateUtc="2025-02-19T11:25:00Z">
        <w:r w:rsidR="00376B88">
          <w:t>tehes</w:t>
        </w:r>
      </w:ins>
      <w:ins w:id="60" w:author="Inge Mehide - JUSTDIGI" w:date="2025-02-19T13:24:00Z" w16du:dateUtc="2025-02-19T11:24:00Z">
        <w:r w:rsidR="0045392B">
          <w:t xml:space="preserve"> </w:t>
        </w:r>
      </w:ins>
      <w:del w:id="61" w:author="Inge Mehide - JUSTDIGI" w:date="2025-02-19T13:21:00Z" w16du:dateUtc="2025-02-19T11:21:00Z">
        <w:r w:rsidR="7A5C96E6" w:rsidRPr="00D55A8A" w:rsidDel="0093752D">
          <w:delText xml:space="preserve">tulemusel </w:delText>
        </w:r>
      </w:del>
      <w:commentRangeEnd w:id="57"/>
      <w:r w:rsidR="0045392B">
        <w:rPr>
          <w:rStyle w:val="Kommentaariviide"/>
        </w:rPr>
        <w:commentReference w:id="57"/>
      </w:r>
      <w:r w:rsidR="7A5C96E6" w:rsidRPr="00D55A8A">
        <w:t xml:space="preserve">või muul viisil selgub, et keskkonnaloaga lubatud tegevusega kaasneb keskkonnaoht või oluline keskkonnahäiring ning </w:t>
      </w:r>
      <w:r w:rsidR="0AB0EF18" w:rsidRPr="00D55A8A">
        <w:rPr>
          <w:color w:val="auto"/>
        </w:rPr>
        <w:t xml:space="preserve">huvi </w:t>
      </w:r>
      <w:ins w:id="62" w:author="Inge Mehide - JUSTDIGI" w:date="2025-02-19T14:29:00Z" w16du:dateUtc="2025-02-19T12:29:00Z">
        <w:r w:rsidR="00A43B31">
          <w:rPr>
            <w:color w:val="auto"/>
          </w:rPr>
          <w:t xml:space="preserve">jätta </w:t>
        </w:r>
      </w:ins>
      <w:r w:rsidR="0AB0EF18" w:rsidRPr="00D55A8A">
        <w:rPr>
          <w:color w:val="auto"/>
        </w:rPr>
        <w:t>keskkonnal</w:t>
      </w:r>
      <w:ins w:id="63" w:author="Inge Mehide - JUSTDIGI" w:date="2025-02-19T13:27:00Z" w16du:dateUtc="2025-02-19T11:27:00Z">
        <w:r w:rsidR="001564A7">
          <w:rPr>
            <w:color w:val="auto"/>
          </w:rPr>
          <w:t>uba</w:t>
        </w:r>
      </w:ins>
      <w:del w:id="64" w:author="Inge Mehide - JUSTDIGI" w:date="2025-02-19T13:27:00Z" w16du:dateUtc="2025-02-19T11:27:00Z">
        <w:r w:rsidR="0AB0EF18" w:rsidRPr="00D55A8A" w:rsidDel="001564A7">
          <w:rPr>
            <w:color w:val="auto"/>
          </w:rPr>
          <w:delText>oa</w:delText>
        </w:r>
      </w:del>
      <w:r w:rsidR="0AB0EF18" w:rsidRPr="00D55A8A">
        <w:rPr>
          <w:color w:val="auto"/>
        </w:rPr>
        <w:t xml:space="preserve"> </w:t>
      </w:r>
      <w:r w:rsidR="7A5C96E6" w:rsidRPr="00D55A8A">
        <w:rPr>
          <w:color w:val="auto"/>
        </w:rPr>
        <w:t>peatamata</w:t>
      </w:r>
      <w:r w:rsidR="00A53FFE">
        <w:rPr>
          <w:color w:val="auto"/>
        </w:rPr>
        <w:t xml:space="preserve"> </w:t>
      </w:r>
      <w:del w:id="65" w:author="Inge Mehide - JUSTDIGI" w:date="2025-02-19T14:29:00Z" w16du:dateUtc="2025-02-19T12:29:00Z">
        <w:r w:rsidR="0AB0EF18" w:rsidRPr="00D55A8A" w:rsidDel="00A43B31">
          <w:rPr>
            <w:color w:val="auto"/>
          </w:rPr>
          <w:delText xml:space="preserve"> </w:delText>
        </w:r>
      </w:del>
      <w:del w:id="66" w:author="Inge Mehide - JUSTDIGI" w:date="2025-02-19T13:27:00Z" w16du:dateUtc="2025-02-19T11:27:00Z">
        <w:r w:rsidR="0AB0EF18" w:rsidRPr="00D55A8A" w:rsidDel="001564A7">
          <w:rPr>
            <w:color w:val="auto"/>
          </w:rPr>
          <w:delText xml:space="preserve">jätmiseks </w:delText>
        </w:r>
      </w:del>
      <w:r w:rsidR="0AB0EF18" w:rsidRPr="00D55A8A">
        <w:rPr>
          <w:color w:val="auto"/>
        </w:rPr>
        <w:t>ei ole ülekaalukas</w:t>
      </w:r>
      <w:r w:rsidR="696F84EB" w:rsidRPr="00D55A8A">
        <w:rPr>
          <w:color w:val="auto"/>
        </w:rPr>
        <w:t>;</w:t>
      </w:r>
    </w:p>
    <w:p w14:paraId="46DC5388" w14:textId="6B8F12ED" w:rsidR="00CB4D40" w:rsidRPr="00D55A8A" w:rsidRDefault="5AA92AF6" w:rsidP="00DA1DE1">
      <w:pPr>
        <w:ind w:left="0" w:right="0" w:firstLine="0"/>
        <w:rPr>
          <w:color w:val="auto"/>
        </w:rPr>
      </w:pPr>
      <w:r w:rsidRPr="00D55A8A">
        <w:rPr>
          <w:color w:val="auto"/>
        </w:rPr>
        <w:t>3)</w:t>
      </w:r>
      <w:r w:rsidR="698C6FBA" w:rsidRPr="00D55A8A">
        <w:rPr>
          <w:color w:val="auto"/>
        </w:rPr>
        <w:t xml:space="preserve"> </w:t>
      </w:r>
      <w:r w:rsidR="10765469" w:rsidRPr="00D55A8A">
        <w:rPr>
          <w:color w:val="auto"/>
        </w:rPr>
        <w:t xml:space="preserve">kui keskkonnaloa andjal oleks olnud õigus jätta keskkonnaluba välja andmata hiljem muutunud asjaolude, sealhulgas </w:t>
      </w:r>
      <w:del w:id="67" w:author="Inge Mehide - JUSTDIGI" w:date="2025-02-19T13:41:00Z" w16du:dateUtc="2025-02-19T11:41:00Z">
        <w:r w:rsidR="10765469" w:rsidRPr="00D55A8A" w:rsidDel="001C15B5">
          <w:rPr>
            <w:color w:val="auto"/>
          </w:rPr>
          <w:delText xml:space="preserve">parima võimaliku </w:delText>
        </w:r>
      </w:del>
      <w:r w:rsidR="10765469" w:rsidRPr="00D55A8A">
        <w:rPr>
          <w:color w:val="auto"/>
        </w:rPr>
        <w:t>tehnika arengu</w:t>
      </w:r>
      <w:ins w:id="68" w:author="Inge Mehide - JUSTDIGI" w:date="2025-02-19T13:29:00Z" w16du:dateUtc="2025-02-19T11:29:00Z">
        <w:r w:rsidR="00C31BDD">
          <w:rPr>
            <w:color w:val="auto"/>
          </w:rPr>
          <w:t xml:space="preserve"> tõttu</w:t>
        </w:r>
      </w:ins>
      <w:r w:rsidR="10765469" w:rsidRPr="00D55A8A">
        <w:rPr>
          <w:color w:val="auto"/>
        </w:rPr>
        <w:t xml:space="preserve">, kui </w:t>
      </w:r>
      <w:del w:id="69" w:author="Inge Mehide - JUSTDIGI" w:date="2025-02-19T13:42:00Z" w16du:dateUtc="2025-02-19T11:42:00Z">
        <w:r w:rsidR="10765469" w:rsidRPr="00D55A8A" w:rsidDel="0079260B">
          <w:rPr>
            <w:color w:val="auto"/>
          </w:rPr>
          <w:delText>selle</w:delText>
        </w:r>
      </w:del>
      <w:ins w:id="70" w:author="Inge Mehide - JUSTDIGI" w:date="2025-02-19T13:42:00Z" w16du:dateUtc="2025-02-19T11:42:00Z">
        <w:r w:rsidR="0079260B" w:rsidRPr="00D55A8A">
          <w:rPr>
            <w:color w:val="auto"/>
          </w:rPr>
          <w:t xml:space="preserve">parima võimaliku </w:t>
        </w:r>
      </w:ins>
      <w:r w:rsidR="10765469" w:rsidRPr="00D55A8A">
        <w:rPr>
          <w:color w:val="auto"/>
        </w:rPr>
        <w:t xml:space="preserve"> </w:t>
      </w:r>
      <w:commentRangeStart w:id="71"/>
      <w:ins w:id="72" w:author="Inge Mehide - JUSTDIGI" w:date="2025-02-19T13:29:00Z" w16du:dateUtc="2025-02-19T11:29:00Z">
        <w:r w:rsidR="00B26944">
          <w:rPr>
            <w:color w:val="auto"/>
          </w:rPr>
          <w:t xml:space="preserve">tehnika </w:t>
        </w:r>
      </w:ins>
      <w:commentRangeEnd w:id="71"/>
      <w:ins w:id="73" w:author="Inge Mehide - JUSTDIGI" w:date="2025-02-19T13:30:00Z" w16du:dateUtc="2025-02-19T11:30:00Z">
        <w:r w:rsidR="001D60F3">
          <w:rPr>
            <w:rStyle w:val="Kommentaariviide"/>
          </w:rPr>
          <w:commentReference w:id="71"/>
        </w:r>
      </w:ins>
      <w:r w:rsidR="10765469" w:rsidRPr="00D55A8A">
        <w:rPr>
          <w:color w:val="auto"/>
        </w:rPr>
        <w:t>kasutami</w:t>
      </w:r>
      <w:ins w:id="74" w:author="Inge Mehide - JUSTDIGI" w:date="2025-02-19T13:31:00Z" w16du:dateUtc="2025-02-19T11:31:00Z">
        <w:r w:rsidR="00897692">
          <w:rPr>
            <w:color w:val="auto"/>
          </w:rPr>
          <w:t>st</w:t>
        </w:r>
      </w:ins>
      <w:del w:id="75" w:author="Inge Mehide - JUSTDIGI" w:date="2025-02-19T13:31:00Z" w16du:dateUtc="2025-02-19T11:31:00Z">
        <w:r w:rsidR="10765469" w:rsidRPr="00D55A8A" w:rsidDel="00897692">
          <w:rPr>
            <w:color w:val="auto"/>
          </w:rPr>
          <w:delText>ne on</w:delText>
        </w:r>
      </w:del>
      <w:ins w:id="76" w:author="Inge Mehide - JUSTDIGI" w:date="2025-02-19T13:31:00Z" w16du:dateUtc="2025-02-19T11:31:00Z">
        <w:r w:rsidR="00897692">
          <w:rPr>
            <w:color w:val="auto"/>
          </w:rPr>
          <w:t xml:space="preserve"> nõutakse</w:t>
        </w:r>
      </w:ins>
      <w:r w:rsidR="10765469" w:rsidRPr="00D55A8A">
        <w:rPr>
          <w:color w:val="auto"/>
        </w:rPr>
        <w:t xml:space="preserve"> õigusaktiga</w:t>
      </w:r>
      <w:del w:id="77" w:author="Inge Mehide - JUSTDIGI" w:date="2025-02-19T13:31:00Z" w16du:dateUtc="2025-02-19T11:31:00Z">
        <w:r w:rsidR="10765469" w:rsidRPr="00D55A8A" w:rsidDel="00897692">
          <w:rPr>
            <w:color w:val="auto"/>
          </w:rPr>
          <w:delText xml:space="preserve"> nõutav</w:delText>
        </w:r>
      </w:del>
      <w:r w:rsidR="10765469" w:rsidRPr="00D55A8A">
        <w:rPr>
          <w:color w:val="auto"/>
        </w:rPr>
        <w:t xml:space="preserve">, või keskkonnariski suuruse </w:t>
      </w:r>
      <w:commentRangeStart w:id="78"/>
      <w:r w:rsidR="10765469" w:rsidRPr="00D55A8A">
        <w:rPr>
          <w:color w:val="auto"/>
        </w:rPr>
        <w:t>muut</w:t>
      </w:r>
      <w:ins w:id="79" w:author="Inge Mehide - JUSTDIGI" w:date="2025-02-19T13:42:00Z" w16du:dateUtc="2025-02-19T11:42:00Z">
        <w:r w:rsidR="009268DA">
          <w:rPr>
            <w:color w:val="auto"/>
          </w:rPr>
          <w:t>u</w:t>
        </w:r>
      </w:ins>
      <w:r w:rsidR="10765469" w:rsidRPr="00D55A8A">
        <w:rPr>
          <w:color w:val="auto"/>
        </w:rPr>
        <w:t xml:space="preserve">mise </w:t>
      </w:r>
      <w:commentRangeEnd w:id="78"/>
      <w:r w:rsidR="00C86B43">
        <w:rPr>
          <w:rStyle w:val="Kommentaariviide"/>
        </w:rPr>
        <w:commentReference w:id="78"/>
      </w:r>
      <w:r w:rsidR="10765469" w:rsidRPr="00D55A8A">
        <w:rPr>
          <w:color w:val="auto"/>
        </w:rPr>
        <w:t xml:space="preserve">tõttu või hiljem muutunud õigusnormi alusel ning keskkonnaloa peatamist õigustab keskkonna ulatuslikuma kaitse vajadus või muu huvi, mis kaalub üles isiku </w:t>
      </w:r>
      <w:commentRangeStart w:id="80"/>
      <w:r w:rsidR="10765469" w:rsidRPr="00D55A8A">
        <w:rPr>
          <w:color w:val="auto"/>
        </w:rPr>
        <w:t>usald</w:t>
      </w:r>
      <w:ins w:id="81" w:author="Inge Mehide - JUSTDIGI" w:date="2025-02-19T13:53:00Z" w16du:dateUtc="2025-02-19T11:53:00Z">
        <w:r w:rsidR="00EB4CE0">
          <w:rPr>
            <w:color w:val="auto"/>
          </w:rPr>
          <w:t>ami</w:t>
        </w:r>
      </w:ins>
      <w:del w:id="82" w:author="Inge Mehide - JUSTDIGI" w:date="2025-02-19T13:53:00Z" w16du:dateUtc="2025-02-19T11:53:00Z">
        <w:r w:rsidR="10765469" w:rsidRPr="00D55A8A" w:rsidDel="00EB4CE0">
          <w:rPr>
            <w:color w:val="auto"/>
          </w:rPr>
          <w:delText>u</w:delText>
        </w:r>
      </w:del>
      <w:r w:rsidR="10765469" w:rsidRPr="00D55A8A">
        <w:rPr>
          <w:color w:val="auto"/>
        </w:rPr>
        <w:t>se</w:t>
      </w:r>
      <w:commentRangeEnd w:id="80"/>
      <w:r w:rsidR="00612F03">
        <w:rPr>
          <w:rStyle w:val="Kommentaariviide"/>
        </w:rPr>
        <w:commentReference w:id="80"/>
      </w:r>
      <w:r w:rsidR="10765469" w:rsidRPr="00D55A8A">
        <w:rPr>
          <w:color w:val="auto"/>
        </w:rPr>
        <w:t>;</w:t>
      </w:r>
    </w:p>
    <w:p w14:paraId="1E85BC93" w14:textId="091CA891" w:rsidR="001A103C" w:rsidRPr="00D55A8A" w:rsidRDefault="14ADC1F3" w:rsidP="00DA1DE1">
      <w:pPr>
        <w:ind w:left="0" w:right="0" w:firstLine="0"/>
        <w:rPr>
          <w:color w:val="auto"/>
          <w:szCs w:val="24"/>
        </w:rPr>
      </w:pPr>
      <w:r w:rsidRPr="00D55A8A">
        <w:rPr>
          <w:color w:val="auto"/>
          <w:szCs w:val="24"/>
        </w:rPr>
        <w:t>4</w:t>
      </w:r>
      <w:r w:rsidR="189A08F7" w:rsidRPr="00D55A8A">
        <w:rPr>
          <w:color w:val="auto"/>
          <w:szCs w:val="24"/>
        </w:rPr>
        <w:t>) kui ei ole esitatud käesoleva seaduse § 59 lõikes 2</w:t>
      </w:r>
      <w:r w:rsidR="189A08F7" w:rsidRPr="00D55A8A">
        <w:rPr>
          <w:color w:val="auto"/>
          <w:szCs w:val="24"/>
          <w:vertAlign w:val="superscript"/>
        </w:rPr>
        <w:t xml:space="preserve">1 </w:t>
      </w:r>
      <w:r w:rsidR="189A08F7" w:rsidRPr="00D55A8A">
        <w:rPr>
          <w:color w:val="auto"/>
          <w:szCs w:val="24"/>
        </w:rPr>
        <w:t xml:space="preserve">nimetatud </w:t>
      </w:r>
      <w:r w:rsidR="009649CF" w:rsidRPr="00D55A8A">
        <w:rPr>
          <w:color w:val="auto"/>
          <w:szCs w:val="24"/>
        </w:rPr>
        <w:t xml:space="preserve">nõuetekohast </w:t>
      </w:r>
      <w:r w:rsidR="189A08F7" w:rsidRPr="00D55A8A">
        <w:rPr>
          <w:color w:val="auto"/>
          <w:szCs w:val="24"/>
        </w:rPr>
        <w:t>taotlust või vajalikke andmeid loa</w:t>
      </w:r>
      <w:r w:rsidR="189A08F7" w:rsidRPr="00D55A8A">
        <w:rPr>
          <w:color w:val="auto"/>
          <w:szCs w:val="24"/>
          <w:vertAlign w:val="superscript"/>
        </w:rPr>
        <w:t xml:space="preserve"> </w:t>
      </w:r>
      <w:r w:rsidR="189A08F7" w:rsidRPr="00D55A8A">
        <w:rPr>
          <w:color w:val="auto"/>
          <w:szCs w:val="24"/>
        </w:rPr>
        <w:t>muutmiseks;</w:t>
      </w:r>
    </w:p>
    <w:p w14:paraId="52B4CA9F" w14:textId="3116FB22" w:rsidR="001A103C" w:rsidRPr="00D55A8A" w:rsidRDefault="0CAE67D5" w:rsidP="00DA1DE1">
      <w:pPr>
        <w:ind w:left="0"/>
        <w:rPr>
          <w:color w:val="auto"/>
          <w:szCs w:val="24"/>
        </w:rPr>
      </w:pPr>
      <w:r w:rsidRPr="00D55A8A">
        <w:rPr>
          <w:color w:val="auto"/>
          <w:szCs w:val="24"/>
        </w:rPr>
        <w:t>5</w:t>
      </w:r>
      <w:r w:rsidR="189A08F7" w:rsidRPr="00D55A8A">
        <w:rPr>
          <w:color w:val="auto"/>
          <w:szCs w:val="24"/>
        </w:rPr>
        <w:t>) kui ei ole esitatud käesoleva seaduse § 59 lõikes 3</w:t>
      </w:r>
      <w:r w:rsidR="189A08F7" w:rsidRPr="00D55A8A">
        <w:rPr>
          <w:color w:val="auto"/>
          <w:szCs w:val="24"/>
          <w:vertAlign w:val="superscript"/>
        </w:rPr>
        <w:t>1</w:t>
      </w:r>
      <w:r w:rsidR="189A08F7" w:rsidRPr="00D55A8A">
        <w:rPr>
          <w:color w:val="auto"/>
          <w:szCs w:val="24"/>
        </w:rPr>
        <w:t xml:space="preserve"> nimetatud </w:t>
      </w:r>
      <w:r w:rsidR="009649CF" w:rsidRPr="00D55A8A">
        <w:rPr>
          <w:color w:val="auto"/>
          <w:szCs w:val="24"/>
        </w:rPr>
        <w:t xml:space="preserve">nõuetekohast </w:t>
      </w:r>
      <w:r w:rsidR="189A08F7" w:rsidRPr="00D55A8A">
        <w:rPr>
          <w:color w:val="auto"/>
          <w:szCs w:val="24"/>
        </w:rPr>
        <w:t xml:space="preserve">taotlust </w:t>
      </w:r>
      <w:r w:rsidR="00A07D16" w:rsidRPr="00D55A8A">
        <w:rPr>
          <w:color w:val="auto"/>
          <w:szCs w:val="24"/>
        </w:rPr>
        <w:t>ning</w:t>
      </w:r>
      <w:r w:rsidR="189A08F7" w:rsidRPr="00D55A8A">
        <w:rPr>
          <w:color w:val="auto"/>
          <w:szCs w:val="24"/>
        </w:rPr>
        <w:t xml:space="preserve"> käitise tegevus ei vasta loas sätestatud tingimustele.“;</w:t>
      </w:r>
    </w:p>
    <w:p w14:paraId="0D5A1D46" w14:textId="1A2C888F" w:rsidR="68F996B5" w:rsidRPr="00D55A8A" w:rsidRDefault="68F996B5" w:rsidP="00DA1DE1">
      <w:pPr>
        <w:ind w:left="0"/>
        <w:rPr>
          <w:b/>
          <w:bCs/>
          <w:color w:val="auto"/>
          <w:szCs w:val="24"/>
        </w:rPr>
      </w:pPr>
    </w:p>
    <w:p w14:paraId="2538F6F0" w14:textId="586FEC55" w:rsidR="003F006C" w:rsidRPr="00D55A8A" w:rsidRDefault="00646026" w:rsidP="00DA1DE1">
      <w:pPr>
        <w:ind w:left="0"/>
        <w:rPr>
          <w:b/>
          <w:bCs/>
          <w:color w:val="auto"/>
          <w:szCs w:val="24"/>
        </w:rPr>
      </w:pPr>
      <w:r w:rsidRPr="00D55A8A">
        <w:rPr>
          <w:b/>
          <w:bCs/>
          <w:color w:val="auto"/>
          <w:szCs w:val="24"/>
        </w:rPr>
        <w:t>1</w:t>
      </w:r>
      <w:r w:rsidR="006C5A3C">
        <w:rPr>
          <w:b/>
          <w:bCs/>
          <w:color w:val="auto"/>
          <w:szCs w:val="24"/>
        </w:rPr>
        <w:t>5</w:t>
      </w:r>
      <w:r w:rsidRPr="00D55A8A">
        <w:rPr>
          <w:b/>
          <w:bCs/>
          <w:color w:val="auto"/>
          <w:szCs w:val="24"/>
        </w:rPr>
        <w:t xml:space="preserve">) </w:t>
      </w:r>
      <w:r w:rsidRPr="00D55A8A">
        <w:rPr>
          <w:color w:val="auto"/>
          <w:szCs w:val="24"/>
        </w:rPr>
        <w:t xml:space="preserve">paragrahvi </w:t>
      </w:r>
      <w:r w:rsidR="006F52C6" w:rsidRPr="00D55A8A">
        <w:rPr>
          <w:color w:val="auto"/>
          <w:szCs w:val="24"/>
        </w:rPr>
        <w:t xml:space="preserve">61 </w:t>
      </w:r>
      <w:r w:rsidR="0055283C" w:rsidRPr="00D55A8A">
        <w:rPr>
          <w:color w:val="auto"/>
          <w:szCs w:val="24"/>
        </w:rPr>
        <w:t xml:space="preserve">täiendatakse </w:t>
      </w:r>
      <w:r w:rsidR="00490DF1" w:rsidRPr="00D55A8A">
        <w:rPr>
          <w:color w:val="auto"/>
          <w:szCs w:val="24"/>
        </w:rPr>
        <w:t>lõikega 3 järgmises sõnastuses:</w:t>
      </w:r>
    </w:p>
    <w:p w14:paraId="1C7A282D" w14:textId="69B8C839" w:rsidR="00633988" w:rsidRPr="00D55A8A" w:rsidRDefault="003F006C" w:rsidP="00DA1DE1">
      <w:pPr>
        <w:ind w:left="0"/>
        <w:rPr>
          <w:color w:val="auto"/>
          <w:szCs w:val="24"/>
        </w:rPr>
      </w:pPr>
      <w:r w:rsidRPr="00D55A8A">
        <w:rPr>
          <w:color w:val="auto"/>
          <w:szCs w:val="24"/>
        </w:rPr>
        <w:t>„</w:t>
      </w:r>
      <w:r w:rsidR="00633988" w:rsidRPr="00D55A8A">
        <w:rPr>
          <w:color w:val="auto"/>
          <w:szCs w:val="24"/>
        </w:rPr>
        <w:t xml:space="preserve">(3) </w:t>
      </w:r>
      <w:bookmarkStart w:id="83" w:name="para113b18lg4"/>
      <w:r w:rsidR="00D24EC6" w:rsidRPr="00D55A8A">
        <w:rPr>
          <w:color w:val="auto"/>
          <w:szCs w:val="24"/>
        </w:rPr>
        <w:t>Enne keskkonnaloa peatamist teeb</w:t>
      </w:r>
      <w:r w:rsidR="00633988" w:rsidRPr="00D55A8A">
        <w:rPr>
          <w:color w:val="auto"/>
          <w:szCs w:val="24"/>
        </w:rPr>
        <w:t> </w:t>
      </w:r>
      <w:bookmarkEnd w:id="83"/>
      <w:r w:rsidR="00633988" w:rsidRPr="00D55A8A">
        <w:rPr>
          <w:color w:val="auto"/>
          <w:szCs w:val="24"/>
        </w:rPr>
        <w:t xml:space="preserve">Keskkonnaamet </w:t>
      </w:r>
      <w:r w:rsidR="00D24EC6" w:rsidRPr="00D55A8A">
        <w:rPr>
          <w:color w:val="auto"/>
          <w:szCs w:val="24"/>
        </w:rPr>
        <w:t>ettekirjutuse</w:t>
      </w:r>
      <w:r w:rsidR="00307A93" w:rsidRPr="00D55A8A">
        <w:rPr>
          <w:color w:val="auto"/>
          <w:szCs w:val="24"/>
        </w:rPr>
        <w:t xml:space="preserve"> </w:t>
      </w:r>
      <w:r w:rsidR="00A21E8A" w:rsidRPr="00D55A8A">
        <w:rPr>
          <w:color w:val="auto"/>
          <w:szCs w:val="24"/>
        </w:rPr>
        <w:t>käesoleva seaduse §</w:t>
      </w:r>
      <w:r w:rsidR="004775C9">
        <w:rPr>
          <w:color w:val="auto"/>
          <w:szCs w:val="24"/>
        </w:rPr>
        <w:t> </w:t>
      </w:r>
      <w:r w:rsidR="00A21E8A" w:rsidRPr="00D55A8A">
        <w:rPr>
          <w:color w:val="auto"/>
          <w:szCs w:val="24"/>
        </w:rPr>
        <w:t>59 lõigetes 2</w:t>
      </w:r>
      <w:r w:rsidR="00A21E8A" w:rsidRPr="00D55A8A">
        <w:rPr>
          <w:color w:val="auto"/>
          <w:szCs w:val="24"/>
          <w:vertAlign w:val="superscript"/>
        </w:rPr>
        <w:t>1</w:t>
      </w:r>
      <w:r w:rsidR="00A21E8A" w:rsidRPr="00D55A8A">
        <w:rPr>
          <w:color w:val="auto"/>
          <w:szCs w:val="24"/>
        </w:rPr>
        <w:t xml:space="preserve"> </w:t>
      </w:r>
      <w:commentRangeStart w:id="84"/>
      <w:r w:rsidR="00A21E8A" w:rsidRPr="00D55A8A">
        <w:rPr>
          <w:color w:val="auto"/>
          <w:szCs w:val="24"/>
        </w:rPr>
        <w:t>ja</w:t>
      </w:r>
      <w:commentRangeEnd w:id="84"/>
      <w:r w:rsidR="00EA265F">
        <w:rPr>
          <w:rStyle w:val="Kommentaariviide"/>
        </w:rPr>
        <w:commentReference w:id="84"/>
      </w:r>
      <w:r w:rsidR="00A21E8A" w:rsidRPr="00D55A8A">
        <w:rPr>
          <w:color w:val="auto"/>
          <w:szCs w:val="24"/>
        </w:rPr>
        <w:t xml:space="preserve"> 3</w:t>
      </w:r>
      <w:r w:rsidR="00A21E8A" w:rsidRPr="00D55A8A">
        <w:rPr>
          <w:color w:val="auto"/>
          <w:szCs w:val="24"/>
          <w:vertAlign w:val="superscript"/>
        </w:rPr>
        <w:t xml:space="preserve">1 </w:t>
      </w:r>
      <w:r w:rsidR="00A21E8A" w:rsidRPr="00D55A8A">
        <w:rPr>
          <w:color w:val="auto"/>
          <w:szCs w:val="24"/>
        </w:rPr>
        <w:t>sätestatud nõuetekohase taotluse või vajalike andmete esitamiseks.</w:t>
      </w:r>
      <w:r w:rsidRPr="00D55A8A">
        <w:rPr>
          <w:color w:val="auto"/>
          <w:szCs w:val="24"/>
        </w:rPr>
        <w:t>“</w:t>
      </w:r>
      <w:r w:rsidR="000B6BD5" w:rsidRPr="00D55A8A">
        <w:rPr>
          <w:color w:val="auto"/>
          <w:szCs w:val="24"/>
        </w:rPr>
        <w:t>;</w:t>
      </w:r>
    </w:p>
    <w:p w14:paraId="16CBAD0B" w14:textId="77777777" w:rsidR="00D23ABE" w:rsidRPr="00D55A8A" w:rsidRDefault="00D23ABE" w:rsidP="00513373">
      <w:pPr>
        <w:ind w:left="0" w:firstLine="0"/>
        <w:rPr>
          <w:b/>
          <w:bCs/>
          <w:color w:val="auto"/>
          <w:szCs w:val="24"/>
        </w:rPr>
      </w:pPr>
    </w:p>
    <w:p w14:paraId="5264DC71" w14:textId="572895A2" w:rsidR="00630313" w:rsidRPr="00D55A8A" w:rsidRDefault="4BB1E88A" w:rsidP="00513373">
      <w:pPr>
        <w:keepNext/>
        <w:keepLines/>
        <w:ind w:left="0"/>
        <w:rPr>
          <w:b/>
          <w:bCs/>
          <w:color w:val="auto"/>
        </w:rPr>
      </w:pPr>
      <w:r w:rsidRPr="00D55A8A">
        <w:rPr>
          <w:b/>
          <w:bCs/>
          <w:color w:val="auto"/>
        </w:rPr>
        <w:lastRenderedPageBreak/>
        <w:t>1</w:t>
      </w:r>
      <w:r w:rsidR="006C5A3C">
        <w:rPr>
          <w:b/>
          <w:bCs/>
          <w:color w:val="auto"/>
        </w:rPr>
        <w:t>6</w:t>
      </w:r>
      <w:r w:rsidR="62A0D442" w:rsidRPr="00D55A8A">
        <w:rPr>
          <w:b/>
          <w:bCs/>
          <w:color w:val="auto"/>
        </w:rPr>
        <w:t>)</w:t>
      </w:r>
      <w:r w:rsidR="69E266D0" w:rsidRPr="00D55A8A">
        <w:rPr>
          <w:color w:val="auto"/>
        </w:rPr>
        <w:t xml:space="preserve"> paragrahvi </w:t>
      </w:r>
      <w:r w:rsidR="446CC74D" w:rsidRPr="00D55A8A">
        <w:rPr>
          <w:color w:val="auto"/>
        </w:rPr>
        <w:t xml:space="preserve">62 </w:t>
      </w:r>
      <w:r w:rsidR="652C9605" w:rsidRPr="00D55A8A">
        <w:rPr>
          <w:color w:val="auto"/>
        </w:rPr>
        <w:t>lõi</w:t>
      </w:r>
      <w:r w:rsidR="11AB2A1D" w:rsidRPr="00D55A8A">
        <w:rPr>
          <w:color w:val="auto"/>
        </w:rPr>
        <w:t>g</w:t>
      </w:r>
      <w:r w:rsidR="652C9605" w:rsidRPr="00D55A8A">
        <w:rPr>
          <w:color w:val="auto"/>
        </w:rPr>
        <w:t xml:space="preserve">e 2 </w:t>
      </w:r>
      <w:r w:rsidR="374BD143" w:rsidRPr="00D55A8A">
        <w:rPr>
          <w:color w:val="auto"/>
        </w:rPr>
        <w:t>muudetakse ja sõnastatakse järgmiselt</w:t>
      </w:r>
      <w:r w:rsidR="30C8CA0B" w:rsidRPr="00D55A8A">
        <w:rPr>
          <w:color w:val="auto"/>
        </w:rPr>
        <w:t>:</w:t>
      </w:r>
    </w:p>
    <w:p w14:paraId="5F737B4E" w14:textId="7F770B2C" w:rsidR="002E2265" w:rsidRPr="00D55A8A" w:rsidRDefault="544620A4" w:rsidP="00513373">
      <w:pPr>
        <w:keepNext/>
        <w:keepLines/>
        <w:ind w:left="0" w:firstLine="0"/>
        <w:rPr>
          <w:color w:val="auto"/>
        </w:rPr>
      </w:pPr>
      <w:r w:rsidRPr="00D55A8A">
        <w:rPr>
          <w:color w:val="auto"/>
        </w:rPr>
        <w:t>„</w:t>
      </w:r>
      <w:r w:rsidR="42BF8147" w:rsidRPr="00D55A8A">
        <w:rPr>
          <w:color w:val="auto"/>
        </w:rPr>
        <w:t>(2) Keskkonnaloa andja võib keskkonnaloa kehtetuks tunnistada</w:t>
      </w:r>
      <w:ins w:id="85" w:author="Inge Mehide - JUSTDIGI" w:date="2025-02-19T14:27:00Z" w16du:dateUtc="2025-02-19T12:27:00Z">
        <w:r w:rsidR="001421F7">
          <w:rPr>
            <w:color w:val="auto"/>
          </w:rPr>
          <w:t>, kui</w:t>
        </w:r>
      </w:ins>
      <w:r w:rsidR="42BF8147" w:rsidRPr="00D55A8A">
        <w:rPr>
          <w:color w:val="auto"/>
        </w:rPr>
        <w:t>:</w:t>
      </w:r>
    </w:p>
    <w:p w14:paraId="6B48A74C" w14:textId="578A75A4" w:rsidR="002E2265" w:rsidRPr="00D55A8A" w:rsidRDefault="0BB83E78" w:rsidP="00513373">
      <w:pPr>
        <w:keepNext/>
        <w:keepLines/>
        <w:ind w:left="0" w:firstLine="0"/>
        <w:rPr>
          <w:color w:val="auto"/>
        </w:rPr>
      </w:pPr>
      <w:r w:rsidRPr="00D55A8A">
        <w:rPr>
          <w:color w:val="auto"/>
        </w:rPr>
        <w:t xml:space="preserve">1) </w:t>
      </w:r>
      <w:del w:id="86" w:author="Inge Mehide - JUSTDIGI" w:date="2025-02-19T14:27:00Z" w16du:dateUtc="2025-02-19T12:27:00Z">
        <w:r w:rsidRPr="00D55A8A" w:rsidDel="001421F7">
          <w:rPr>
            <w:color w:val="auto"/>
          </w:rPr>
          <w:delText xml:space="preserve">kui </w:delText>
        </w:r>
      </w:del>
      <w:r w:rsidRPr="00D55A8A">
        <w:rPr>
          <w:color w:val="auto"/>
        </w:rPr>
        <w:t>keskkonnaloa omaja ei ole käesoleva seaduse § 59 lõike 1 punkti 1 kohaselt taotlenud §</w:t>
      </w:r>
      <w:r w:rsidR="00873417" w:rsidRPr="00D55A8A">
        <w:rPr>
          <w:color w:val="auto"/>
        </w:rPr>
        <w:t> </w:t>
      </w:r>
      <w:r w:rsidRPr="00D55A8A">
        <w:rPr>
          <w:color w:val="auto"/>
        </w:rPr>
        <w:t>53 lõike 1 punktis 1 või 2 nimetatud andmete muutmist</w:t>
      </w:r>
      <w:r w:rsidR="74D256F9" w:rsidRPr="00D55A8A">
        <w:rPr>
          <w:color w:val="auto"/>
        </w:rPr>
        <w:t xml:space="preserve"> </w:t>
      </w:r>
      <w:r w:rsidR="00A07D16" w:rsidRPr="00D55A8A">
        <w:rPr>
          <w:color w:val="auto"/>
        </w:rPr>
        <w:t>ning</w:t>
      </w:r>
      <w:r w:rsidR="7CF624D6" w:rsidRPr="00D55A8A">
        <w:rPr>
          <w:color w:val="auto"/>
        </w:rPr>
        <w:t xml:space="preserve"> avalikku või kolmanda isiku huvi ei ole võimalik tõhusalt kaitsta loa muutmisega;</w:t>
      </w:r>
    </w:p>
    <w:p w14:paraId="5D47054B" w14:textId="74DA9CEF" w:rsidR="002E2265" w:rsidRPr="00D55A8A" w:rsidRDefault="04FF9050" w:rsidP="00DA1DE1">
      <w:pPr>
        <w:ind w:left="0"/>
        <w:rPr>
          <w:color w:val="auto"/>
        </w:rPr>
      </w:pPr>
      <w:r w:rsidRPr="00D55A8A">
        <w:rPr>
          <w:color w:val="auto"/>
        </w:rPr>
        <w:t>2)</w:t>
      </w:r>
      <w:r w:rsidR="00A14DD8" w:rsidRPr="00D55A8A">
        <w:rPr>
          <w:color w:val="auto"/>
        </w:rPr>
        <w:t xml:space="preserve"> </w:t>
      </w:r>
      <w:del w:id="87" w:author="Inge Mehide - JUSTDIGI" w:date="2025-02-19T14:27:00Z" w16du:dateUtc="2025-02-19T12:27:00Z">
        <w:r w:rsidR="00CB4D40" w:rsidRPr="00D55A8A" w:rsidDel="001421F7">
          <w:rPr>
            <w:color w:val="auto"/>
          </w:rPr>
          <w:delText xml:space="preserve">kui </w:delText>
        </w:r>
      </w:del>
      <w:r w:rsidR="00CB4D40" w:rsidRPr="00D55A8A">
        <w:rPr>
          <w:color w:val="auto"/>
        </w:rPr>
        <w:t xml:space="preserve">käesoleva seaduse § 59 lõike 1 punktis 2 nimetatud tingimustel selgub, et keskkonnaloaga lubatud tegevusega kaasneb keskkonnaoht või oluline keskkonnahäiring ning huvi </w:t>
      </w:r>
      <w:ins w:id="88" w:author="Inge Mehide - JUSTDIGI" w:date="2025-02-19T14:29:00Z" w16du:dateUtc="2025-02-19T12:29:00Z">
        <w:r w:rsidR="009C1546">
          <w:rPr>
            <w:color w:val="auto"/>
          </w:rPr>
          <w:t xml:space="preserve">jätta </w:t>
        </w:r>
      </w:ins>
      <w:r w:rsidR="00CB4D40" w:rsidRPr="00D55A8A">
        <w:rPr>
          <w:color w:val="auto"/>
        </w:rPr>
        <w:t>keskkonnal</w:t>
      </w:r>
      <w:ins w:id="89" w:author="Inge Mehide - JUSTDIGI" w:date="2025-02-19T14:25:00Z" w16du:dateUtc="2025-02-19T12:25:00Z">
        <w:r w:rsidR="009C7324">
          <w:rPr>
            <w:color w:val="auto"/>
          </w:rPr>
          <w:t>ub</w:t>
        </w:r>
      </w:ins>
      <w:del w:id="90" w:author="Inge Mehide - JUSTDIGI" w:date="2025-02-19T14:25:00Z" w16du:dateUtc="2025-02-19T12:25:00Z">
        <w:r w:rsidR="00CB4D40" w:rsidRPr="00D55A8A" w:rsidDel="009C7324">
          <w:rPr>
            <w:color w:val="auto"/>
          </w:rPr>
          <w:delText>o</w:delText>
        </w:r>
      </w:del>
      <w:r w:rsidR="00CB4D40" w:rsidRPr="00D55A8A">
        <w:rPr>
          <w:color w:val="auto"/>
        </w:rPr>
        <w:t xml:space="preserve">a kehtetuks tunnistamata </w:t>
      </w:r>
      <w:del w:id="91" w:author="Inge Mehide - JUSTDIGI" w:date="2025-02-19T14:29:00Z" w16du:dateUtc="2025-02-19T12:29:00Z">
        <w:r w:rsidR="00CB4D40" w:rsidRPr="00D55A8A" w:rsidDel="009C1546">
          <w:rPr>
            <w:color w:val="auto"/>
          </w:rPr>
          <w:delText>jät</w:delText>
        </w:r>
      </w:del>
      <w:del w:id="92" w:author="Inge Mehide - JUSTDIGI" w:date="2025-02-19T14:26:00Z" w16du:dateUtc="2025-02-19T12:26:00Z">
        <w:r w:rsidR="00CB4D40" w:rsidRPr="00D55A8A" w:rsidDel="009C7324">
          <w:rPr>
            <w:color w:val="auto"/>
          </w:rPr>
          <w:delText>miseks</w:delText>
        </w:r>
      </w:del>
      <w:r w:rsidR="00CB4D40" w:rsidRPr="00D55A8A">
        <w:rPr>
          <w:color w:val="auto"/>
        </w:rPr>
        <w:t xml:space="preserve"> ei ole ülekaalukas ja avalikku või kolmanda isiku huvi ei ole võimalik tõhusalt kaitsta loa muutmisega;</w:t>
      </w:r>
    </w:p>
    <w:p w14:paraId="323E6D46" w14:textId="6A3265B1" w:rsidR="00B014E8" w:rsidRPr="00D55A8A" w:rsidRDefault="002E2265" w:rsidP="00DA1DE1">
      <w:pPr>
        <w:ind w:left="0"/>
        <w:rPr>
          <w:color w:val="auto"/>
        </w:rPr>
      </w:pPr>
      <w:r w:rsidRPr="00D55A8A">
        <w:rPr>
          <w:color w:val="auto"/>
        </w:rPr>
        <w:t xml:space="preserve">3) </w:t>
      </w:r>
      <w:del w:id="93" w:author="Inge Mehide - JUSTDIGI" w:date="2025-02-19T14:27:00Z" w16du:dateUtc="2025-02-19T12:27:00Z">
        <w:r w:rsidRPr="00D55A8A" w:rsidDel="001421F7">
          <w:rPr>
            <w:color w:val="auto"/>
          </w:rPr>
          <w:delText xml:space="preserve">kui </w:delText>
        </w:r>
      </w:del>
      <w:r w:rsidRPr="00D55A8A">
        <w:rPr>
          <w:color w:val="auto"/>
        </w:rPr>
        <w:t xml:space="preserve">keskkonnaloa andjal oleks olnud õigus jätta keskkonnaluba välja andmata käesoleva </w:t>
      </w:r>
      <w:r w:rsidR="0072688B" w:rsidRPr="00D55A8A">
        <w:rPr>
          <w:color w:val="auto"/>
        </w:rPr>
        <w:t xml:space="preserve">seaduse </w:t>
      </w:r>
      <w:r w:rsidRPr="00D55A8A">
        <w:rPr>
          <w:color w:val="auto"/>
        </w:rPr>
        <w:t>§ 59 lõike 1 punktis 3 nimetatud asjaolude</w:t>
      </w:r>
      <w:del w:id="94" w:author="Inge Mehide - JUSTDIGI" w:date="2025-02-19T14:30:00Z" w16du:dateUtc="2025-02-19T12:30:00Z">
        <w:r w:rsidRPr="00D55A8A" w:rsidDel="00B843B1">
          <w:rPr>
            <w:color w:val="auto"/>
          </w:rPr>
          <w:delText>l</w:delText>
        </w:r>
      </w:del>
      <w:ins w:id="95" w:author="Inge Mehide - JUSTDIGI" w:date="2025-02-19T14:30:00Z" w16du:dateUtc="2025-02-19T12:30:00Z">
        <w:r w:rsidR="00B843B1">
          <w:rPr>
            <w:color w:val="auto"/>
          </w:rPr>
          <w:t xml:space="preserve"> tõttu</w:t>
        </w:r>
      </w:ins>
      <w:r w:rsidR="00B014E8" w:rsidRPr="00D55A8A">
        <w:rPr>
          <w:color w:val="auto"/>
        </w:rPr>
        <w:t xml:space="preserve"> </w:t>
      </w:r>
      <w:r w:rsidR="0072688B" w:rsidRPr="00D55A8A">
        <w:rPr>
          <w:color w:val="auto"/>
        </w:rPr>
        <w:t>ning</w:t>
      </w:r>
      <w:r w:rsidR="00B014E8" w:rsidRPr="00D55A8A">
        <w:rPr>
          <w:color w:val="auto"/>
        </w:rPr>
        <w:t xml:space="preserve"> avalikku või kolmanda isiku huvi ei ole võimalik tõhusalt kaitsta loa muutmisega;</w:t>
      </w:r>
    </w:p>
    <w:p w14:paraId="41C2722A" w14:textId="2FB08823" w:rsidR="00DF0D97" w:rsidRPr="00D55A8A" w:rsidRDefault="007E1648" w:rsidP="00DA1DE1">
      <w:pPr>
        <w:ind w:left="0" w:firstLine="0"/>
        <w:rPr>
          <w:color w:val="auto"/>
        </w:rPr>
      </w:pPr>
      <w:r w:rsidRPr="00D55A8A">
        <w:rPr>
          <w:color w:val="auto"/>
        </w:rPr>
        <w:t>4</w:t>
      </w:r>
      <w:r w:rsidR="00DF0D97" w:rsidRPr="00D55A8A">
        <w:rPr>
          <w:color w:val="auto"/>
        </w:rPr>
        <w:t xml:space="preserve">) </w:t>
      </w:r>
      <w:bookmarkStart w:id="96" w:name="_Hlk187669310"/>
      <w:del w:id="97" w:author="Inge Mehide - JUSTDIGI" w:date="2025-02-19T14:27:00Z" w16du:dateUtc="2025-02-19T12:27:00Z">
        <w:r w:rsidR="00DF0D97" w:rsidRPr="00D55A8A" w:rsidDel="001421F7">
          <w:rPr>
            <w:color w:val="auto"/>
          </w:rPr>
          <w:delText xml:space="preserve">kui </w:delText>
        </w:r>
      </w:del>
      <w:r w:rsidR="00DF0D97" w:rsidRPr="00D55A8A">
        <w:rPr>
          <w:color w:val="auto"/>
        </w:rPr>
        <w:t>loa omaja ei täida loa</w:t>
      </w:r>
      <w:r w:rsidR="00873417" w:rsidRPr="00D55A8A">
        <w:rPr>
          <w:color w:val="auto"/>
        </w:rPr>
        <w:t>s</w:t>
      </w:r>
      <w:r w:rsidR="00DF0D97" w:rsidRPr="00D55A8A">
        <w:rPr>
          <w:color w:val="auto"/>
        </w:rPr>
        <w:t xml:space="preserve"> või õigusakti</w:t>
      </w:r>
      <w:r w:rsidR="00873417" w:rsidRPr="00D55A8A">
        <w:rPr>
          <w:color w:val="auto"/>
        </w:rPr>
        <w:t>s</w:t>
      </w:r>
      <w:r w:rsidR="00DF0D97" w:rsidRPr="00D55A8A">
        <w:rPr>
          <w:color w:val="auto"/>
        </w:rPr>
        <w:t xml:space="preserve"> sätestatud nõudeid ja l</w:t>
      </w:r>
      <w:ins w:id="98" w:author="Inge Mehide - JUSTDIGI" w:date="2025-02-19T14:32:00Z" w16du:dateUtc="2025-02-19T12:32:00Z">
        <w:r w:rsidR="00D17507">
          <w:rPr>
            <w:color w:val="auto"/>
          </w:rPr>
          <w:t>ub</w:t>
        </w:r>
      </w:ins>
      <w:del w:id="99" w:author="Inge Mehide - JUSTDIGI" w:date="2025-02-19T14:32:00Z" w16du:dateUtc="2025-02-19T12:32:00Z">
        <w:r w:rsidR="00DF0D97" w:rsidRPr="00D55A8A" w:rsidDel="00D17507">
          <w:rPr>
            <w:color w:val="auto"/>
          </w:rPr>
          <w:delText>o</w:delText>
        </w:r>
      </w:del>
      <w:r w:rsidR="00DF0D97" w:rsidRPr="00D55A8A">
        <w:rPr>
          <w:color w:val="auto"/>
        </w:rPr>
        <w:t xml:space="preserve">a </w:t>
      </w:r>
      <w:ins w:id="100" w:author="Inge Mehide - JUSTDIGI" w:date="2025-02-19T14:32:00Z" w16du:dateUtc="2025-02-19T12:32:00Z">
        <w:r w:rsidR="00D17507">
          <w:rPr>
            <w:color w:val="auto"/>
          </w:rPr>
          <w:t xml:space="preserve">tuleb </w:t>
        </w:r>
      </w:ins>
      <w:r w:rsidR="00DF0D97" w:rsidRPr="00D55A8A">
        <w:rPr>
          <w:color w:val="auto"/>
        </w:rPr>
        <w:t>kehtetuks tunnista</w:t>
      </w:r>
      <w:ins w:id="101" w:author="Inge Mehide - JUSTDIGI" w:date="2025-02-19T14:32:00Z" w16du:dateUtc="2025-02-19T12:32:00Z">
        <w:r w:rsidR="00D17507">
          <w:rPr>
            <w:color w:val="auto"/>
          </w:rPr>
          <w:t>da</w:t>
        </w:r>
      </w:ins>
      <w:del w:id="102" w:author="Inge Mehide - JUSTDIGI" w:date="2025-02-19T14:32:00Z" w16du:dateUtc="2025-02-19T12:32:00Z">
        <w:r w:rsidR="00DF0D97" w:rsidRPr="00D55A8A" w:rsidDel="00D17507">
          <w:rPr>
            <w:color w:val="auto"/>
          </w:rPr>
          <w:delText xml:space="preserve">mist </w:delText>
        </w:r>
        <w:commentRangeStart w:id="103"/>
        <w:r w:rsidR="00DF0D97" w:rsidRPr="00D55A8A" w:rsidDel="00D17507">
          <w:rPr>
            <w:color w:val="auto"/>
          </w:rPr>
          <w:delText>nõuab</w:delText>
        </w:r>
      </w:del>
      <w:r w:rsidR="00DF0D97" w:rsidRPr="00D55A8A">
        <w:rPr>
          <w:color w:val="auto"/>
        </w:rPr>
        <w:t xml:space="preserve"> </w:t>
      </w:r>
      <w:commentRangeEnd w:id="103"/>
      <w:r w:rsidR="002B76C6">
        <w:rPr>
          <w:rStyle w:val="Kommentaariviide"/>
        </w:rPr>
        <w:commentReference w:id="103"/>
      </w:r>
      <w:r w:rsidR="00DF0D97" w:rsidRPr="00D55A8A">
        <w:rPr>
          <w:color w:val="auto"/>
        </w:rPr>
        <w:t>oluli</w:t>
      </w:r>
      <w:ins w:id="104" w:author="Inge Mehide - JUSTDIGI" w:date="2025-02-19T14:32:00Z" w16du:dateUtc="2025-02-19T12:32:00Z">
        <w:r w:rsidR="00D17507">
          <w:rPr>
            <w:color w:val="auto"/>
          </w:rPr>
          <w:t>s</w:t>
        </w:r>
      </w:ins>
      <w:del w:id="105" w:author="Inge Mehide - JUSTDIGI" w:date="2025-02-19T14:32:00Z" w16du:dateUtc="2025-02-19T12:32:00Z">
        <w:r w:rsidR="00DF0D97" w:rsidRPr="00D55A8A" w:rsidDel="00D17507">
          <w:rPr>
            <w:color w:val="auto"/>
          </w:rPr>
          <w:delText>n</w:delText>
        </w:r>
      </w:del>
      <w:r w:rsidR="00DF0D97" w:rsidRPr="00D55A8A">
        <w:rPr>
          <w:color w:val="auto"/>
        </w:rPr>
        <w:t>e avalik</w:t>
      </w:r>
      <w:ins w:id="106" w:author="Inge Mehide - JUSTDIGI" w:date="2025-02-19T14:33:00Z" w16du:dateUtc="2025-02-19T12:33:00Z">
        <w:r w:rsidR="00D17507">
          <w:rPr>
            <w:color w:val="auto"/>
          </w:rPr>
          <w:t>u</w:t>
        </w:r>
      </w:ins>
      <w:r w:rsidR="00DF0D97" w:rsidRPr="00D55A8A">
        <w:rPr>
          <w:color w:val="auto"/>
        </w:rPr>
        <w:t xml:space="preserve"> huvi</w:t>
      </w:r>
      <w:ins w:id="107" w:author="Inge Mehide - JUSTDIGI" w:date="2025-02-19T14:33:00Z" w16du:dateUtc="2025-02-19T12:33:00Z">
        <w:r w:rsidR="00D17507">
          <w:rPr>
            <w:color w:val="auto"/>
          </w:rPr>
          <w:t xml:space="preserve"> tõttu</w:t>
        </w:r>
      </w:ins>
      <w:r w:rsidR="00DF0D97" w:rsidRPr="00D55A8A">
        <w:rPr>
          <w:color w:val="auto"/>
        </w:rPr>
        <w:t xml:space="preserve"> või loa omajat on </w:t>
      </w:r>
      <w:r w:rsidR="00CC390E" w:rsidRPr="00D55A8A">
        <w:rPr>
          <w:color w:val="auto"/>
        </w:rPr>
        <w:t xml:space="preserve">karistatud </w:t>
      </w:r>
      <w:r w:rsidR="009819DA" w:rsidRPr="00D55A8A">
        <w:rPr>
          <w:color w:val="auto"/>
        </w:rPr>
        <w:t>karistusseadustikus s</w:t>
      </w:r>
      <w:r w:rsidR="006F71AC" w:rsidRPr="00D55A8A">
        <w:rPr>
          <w:color w:val="auto"/>
        </w:rPr>
        <w:t>ä</w:t>
      </w:r>
      <w:r w:rsidR="009819DA" w:rsidRPr="00D55A8A">
        <w:rPr>
          <w:color w:val="auto"/>
        </w:rPr>
        <w:t xml:space="preserve">testatud </w:t>
      </w:r>
      <w:r w:rsidR="00CC390E" w:rsidRPr="00D55A8A">
        <w:rPr>
          <w:color w:val="auto"/>
        </w:rPr>
        <w:t>keskkonnavastase süüteo eest</w:t>
      </w:r>
      <w:r w:rsidR="006322DA" w:rsidRPr="00D55A8A">
        <w:rPr>
          <w:color w:val="auto"/>
        </w:rPr>
        <w:t xml:space="preserve"> </w:t>
      </w:r>
      <w:r w:rsidR="00CC390E" w:rsidRPr="00D55A8A">
        <w:rPr>
          <w:color w:val="auto"/>
        </w:rPr>
        <w:t>ning süüteo karistusandmed ei ole karistusregistrist kustutatud;</w:t>
      </w:r>
      <w:bookmarkEnd w:id="96"/>
    </w:p>
    <w:p w14:paraId="76384C2C" w14:textId="27507A30" w:rsidR="00DF0D97" w:rsidRPr="00D55A8A" w:rsidRDefault="007D6A64" w:rsidP="00DA1DE1">
      <w:pPr>
        <w:ind w:left="0"/>
        <w:rPr>
          <w:color w:val="auto"/>
          <w:szCs w:val="24"/>
        </w:rPr>
      </w:pPr>
      <w:r w:rsidRPr="00D55A8A">
        <w:rPr>
          <w:color w:val="auto"/>
          <w:szCs w:val="24"/>
        </w:rPr>
        <w:t>5</w:t>
      </w:r>
      <w:r w:rsidR="00DF0D97" w:rsidRPr="00D55A8A">
        <w:rPr>
          <w:color w:val="auto"/>
          <w:szCs w:val="24"/>
        </w:rPr>
        <w:t xml:space="preserve">) </w:t>
      </w:r>
      <w:del w:id="108" w:author="Inge Mehide - JUSTDIGI" w:date="2025-02-19T14:27:00Z" w16du:dateUtc="2025-02-19T12:27:00Z">
        <w:r w:rsidR="00DF0D97" w:rsidRPr="00D55A8A" w:rsidDel="001421F7">
          <w:rPr>
            <w:color w:val="auto"/>
            <w:szCs w:val="24"/>
          </w:rPr>
          <w:delText xml:space="preserve">kui </w:delText>
        </w:r>
      </w:del>
      <w:r w:rsidR="00DF0D97" w:rsidRPr="00D55A8A">
        <w:rPr>
          <w:color w:val="auto"/>
          <w:szCs w:val="24"/>
        </w:rPr>
        <w:t>loa omaja on esitanud teadvalt valeandmeid, mis mõjutasid keskkonnaloa andmise otsustamist</w:t>
      </w:r>
      <w:r w:rsidR="002C5324" w:rsidRPr="00D55A8A">
        <w:rPr>
          <w:color w:val="auto"/>
          <w:szCs w:val="24"/>
        </w:rPr>
        <w:t>.“</w:t>
      </w:r>
      <w:r w:rsidR="000B6BD5" w:rsidRPr="00D55A8A">
        <w:rPr>
          <w:color w:val="auto"/>
          <w:szCs w:val="24"/>
        </w:rPr>
        <w:t>;</w:t>
      </w:r>
    </w:p>
    <w:p w14:paraId="118C1EA9" w14:textId="77777777" w:rsidR="00FF2AEE" w:rsidRPr="00D55A8A" w:rsidRDefault="00FF2AEE" w:rsidP="00DA1DE1">
      <w:pPr>
        <w:ind w:left="0"/>
        <w:rPr>
          <w:color w:val="auto"/>
          <w:szCs w:val="24"/>
        </w:rPr>
      </w:pPr>
    </w:p>
    <w:p w14:paraId="0CFAEA30" w14:textId="25A886C8" w:rsidR="0000100D" w:rsidRPr="00D55A8A" w:rsidRDefault="00F9507E" w:rsidP="00DA1DE1">
      <w:pPr>
        <w:ind w:left="0" w:firstLine="0"/>
        <w:rPr>
          <w:color w:val="auto"/>
          <w:szCs w:val="24"/>
        </w:rPr>
      </w:pPr>
      <w:r w:rsidRPr="00D55A8A">
        <w:rPr>
          <w:b/>
          <w:bCs/>
          <w:color w:val="auto"/>
          <w:szCs w:val="24"/>
        </w:rPr>
        <w:t>1</w:t>
      </w:r>
      <w:r w:rsidR="006C5A3C">
        <w:rPr>
          <w:b/>
          <w:bCs/>
          <w:color w:val="auto"/>
          <w:szCs w:val="24"/>
        </w:rPr>
        <w:t>7</w:t>
      </w:r>
      <w:r w:rsidRPr="00D55A8A">
        <w:rPr>
          <w:b/>
          <w:bCs/>
          <w:color w:val="auto"/>
          <w:szCs w:val="24"/>
        </w:rPr>
        <w:t>)</w:t>
      </w:r>
      <w:r w:rsidRPr="00D55A8A">
        <w:rPr>
          <w:color w:val="auto"/>
          <w:szCs w:val="24"/>
        </w:rPr>
        <w:t xml:space="preserve"> paragrahvi </w:t>
      </w:r>
      <w:r w:rsidR="000B58C1" w:rsidRPr="00D55A8A">
        <w:rPr>
          <w:color w:val="auto"/>
          <w:szCs w:val="24"/>
        </w:rPr>
        <w:t>62</w:t>
      </w:r>
      <w:r w:rsidR="000B58C1" w:rsidRPr="00D55A8A">
        <w:rPr>
          <w:color w:val="auto"/>
          <w:szCs w:val="24"/>
          <w:vertAlign w:val="superscript"/>
        </w:rPr>
        <w:t>1</w:t>
      </w:r>
      <w:r w:rsidR="000B58C1" w:rsidRPr="00D55A8A">
        <w:rPr>
          <w:color w:val="auto"/>
          <w:szCs w:val="24"/>
        </w:rPr>
        <w:t xml:space="preserve"> lõige 1 muudetakse ja sõnastatakse järgmiselt:</w:t>
      </w:r>
    </w:p>
    <w:p w14:paraId="0354CBAA" w14:textId="58AADDC5" w:rsidR="000B58C1" w:rsidRPr="0000100D" w:rsidRDefault="000B58C1" w:rsidP="00DA1DE1">
      <w:pPr>
        <w:ind w:left="0"/>
        <w:rPr>
          <w:color w:val="auto"/>
          <w:szCs w:val="24"/>
        </w:rPr>
      </w:pPr>
      <w:r w:rsidRPr="00D55A8A">
        <w:rPr>
          <w:color w:val="auto"/>
          <w:szCs w:val="24"/>
        </w:rPr>
        <w:t>„(1) Riiklikku</w:t>
      </w:r>
      <w:r w:rsidR="00C729B9" w:rsidRPr="00D55A8A">
        <w:rPr>
          <w:color w:val="auto"/>
          <w:szCs w:val="24"/>
        </w:rPr>
        <w:t xml:space="preserve"> ja</w:t>
      </w:r>
      <w:r w:rsidRPr="00D55A8A">
        <w:rPr>
          <w:color w:val="auto"/>
          <w:szCs w:val="24"/>
        </w:rPr>
        <w:t xml:space="preserve"> </w:t>
      </w:r>
      <w:r w:rsidR="00C729B9" w:rsidRPr="00D55A8A">
        <w:rPr>
          <w:color w:val="auto"/>
          <w:szCs w:val="24"/>
        </w:rPr>
        <w:t>haldus</w:t>
      </w:r>
      <w:r w:rsidRPr="00D55A8A">
        <w:rPr>
          <w:color w:val="auto"/>
          <w:szCs w:val="24"/>
        </w:rPr>
        <w:t>järelevalvet käesoleva seaduse ja selle alusel kehtestatud õigusaktide nõuete täitmise üle tee</w:t>
      </w:r>
      <w:r w:rsidR="00260903" w:rsidRPr="00D55A8A">
        <w:rPr>
          <w:color w:val="auto"/>
          <w:szCs w:val="24"/>
        </w:rPr>
        <w:t>b</w:t>
      </w:r>
      <w:r w:rsidRPr="00D55A8A">
        <w:rPr>
          <w:color w:val="auto"/>
          <w:szCs w:val="24"/>
        </w:rPr>
        <w:t xml:space="preserve"> </w:t>
      </w:r>
      <w:r w:rsidR="00DB7CA0" w:rsidRPr="00D55A8A">
        <w:rPr>
          <w:color w:val="auto"/>
          <w:szCs w:val="24"/>
        </w:rPr>
        <w:t>Keskkonnaamet</w:t>
      </w:r>
      <w:r w:rsidRPr="00D55A8A">
        <w:rPr>
          <w:color w:val="auto"/>
          <w:szCs w:val="24"/>
        </w:rPr>
        <w:t>.</w:t>
      </w:r>
      <w:r w:rsidR="00DB7CA0" w:rsidRPr="00D55A8A">
        <w:rPr>
          <w:color w:val="auto"/>
          <w:szCs w:val="24"/>
        </w:rPr>
        <w:t>“.</w:t>
      </w:r>
    </w:p>
    <w:p w14:paraId="476CD81C" w14:textId="2F229C68" w:rsidR="00970142" w:rsidRPr="002556E4" w:rsidRDefault="00970142" w:rsidP="00DA1DE1">
      <w:pPr>
        <w:ind w:left="0"/>
        <w:rPr>
          <w:szCs w:val="24"/>
        </w:rPr>
      </w:pPr>
    </w:p>
    <w:p w14:paraId="1F6AC816" w14:textId="18EFA6FA" w:rsidR="009C53BD" w:rsidRPr="002556E4" w:rsidRDefault="00055FA4" w:rsidP="00DA1DE1">
      <w:pPr>
        <w:pStyle w:val="Pealkiri1"/>
        <w:spacing w:after="0" w:line="240" w:lineRule="auto"/>
        <w:ind w:left="0"/>
        <w:jc w:val="left"/>
        <w:rPr>
          <w:color w:val="auto"/>
          <w:szCs w:val="24"/>
        </w:rPr>
      </w:pPr>
      <w:r w:rsidRPr="002556E4">
        <w:rPr>
          <w:color w:val="auto"/>
          <w:szCs w:val="24"/>
        </w:rPr>
        <w:t>§ 2. Atmosfääriõhu kaitse seaduse muutmine</w:t>
      </w:r>
    </w:p>
    <w:p w14:paraId="5E8AAE70" w14:textId="4E20FAE7" w:rsidR="009C53BD" w:rsidRPr="002556E4" w:rsidRDefault="009C53BD" w:rsidP="00DA1DE1">
      <w:pPr>
        <w:ind w:left="0"/>
      </w:pPr>
    </w:p>
    <w:p w14:paraId="0952E33F" w14:textId="066A080C" w:rsidR="009C53BD" w:rsidRPr="002556E4" w:rsidRDefault="00055FA4" w:rsidP="00DA1DE1">
      <w:pPr>
        <w:ind w:left="0" w:right="0"/>
        <w:rPr>
          <w:color w:val="auto"/>
          <w:szCs w:val="24"/>
        </w:rPr>
      </w:pPr>
      <w:r w:rsidRPr="002556E4">
        <w:rPr>
          <w:color w:val="auto"/>
          <w:szCs w:val="24"/>
        </w:rPr>
        <w:t>Atmosfääriõhu kaitse seaduses tehakse järgmised muudatused:</w:t>
      </w:r>
    </w:p>
    <w:p w14:paraId="023849B0" w14:textId="6281E60B" w:rsidR="006824D7" w:rsidRPr="002556E4" w:rsidRDefault="006824D7" w:rsidP="00DA1DE1">
      <w:pPr>
        <w:ind w:left="0" w:right="0" w:firstLine="0"/>
        <w:jc w:val="left"/>
        <w:rPr>
          <w:color w:val="auto"/>
          <w:szCs w:val="24"/>
        </w:rPr>
      </w:pPr>
    </w:p>
    <w:p w14:paraId="599964ED" w14:textId="1FBFA8B8" w:rsidR="00C831A2" w:rsidRDefault="00C831A2" w:rsidP="00DA1DE1">
      <w:pPr>
        <w:ind w:left="0"/>
        <w:rPr>
          <w:b/>
          <w:bCs/>
        </w:rPr>
      </w:pPr>
      <w:r w:rsidRPr="534013F5">
        <w:rPr>
          <w:b/>
          <w:bCs/>
        </w:rPr>
        <w:t>1)</w:t>
      </w:r>
      <w:r w:rsidRPr="00ED6158">
        <w:t xml:space="preserve"> </w:t>
      </w:r>
      <w:r w:rsidR="00F9565C" w:rsidRPr="00ED6158">
        <w:t>paragrahvi 83 lõige 1 muudetakse ja sõnastatakse järgmiselt:</w:t>
      </w:r>
    </w:p>
    <w:p w14:paraId="7A9818B8" w14:textId="204F04AC" w:rsidR="00C831A2" w:rsidRPr="00ED6158" w:rsidRDefault="00052175" w:rsidP="00DA1DE1">
      <w:pPr>
        <w:ind w:left="0"/>
      </w:pPr>
      <w:r w:rsidRPr="00ED6158">
        <w:t>„(1)</w:t>
      </w:r>
      <w:r>
        <w:t xml:space="preserve"> Keskkonnaamet kontrollib registreeringu taotluse vastavust nõuetele kümne tööpäeva jooksul taotluse saamisest arvates. Kui taotluses käsitletud tegevus ei vaja registreeringut või vajab õhusaasteluba, teavitab Keskkonnaamet sellest registreeringu taotlejat kümne tööpäeva jooksul taotluse saamisest arvates.“;</w:t>
      </w:r>
    </w:p>
    <w:p w14:paraId="301A7DFF" w14:textId="77777777" w:rsidR="00F9565C" w:rsidRDefault="00F9565C" w:rsidP="00DA1DE1">
      <w:pPr>
        <w:ind w:left="0" w:firstLine="0"/>
        <w:rPr>
          <w:b/>
          <w:bCs/>
        </w:rPr>
      </w:pPr>
    </w:p>
    <w:p w14:paraId="1A54E9D1" w14:textId="638EEFCE" w:rsidR="006B12EF" w:rsidRPr="002556E4" w:rsidRDefault="00F9565C" w:rsidP="00DA1DE1">
      <w:pPr>
        <w:ind w:left="0"/>
      </w:pPr>
      <w:r w:rsidRPr="534013F5">
        <w:rPr>
          <w:b/>
          <w:bCs/>
        </w:rPr>
        <w:t>2</w:t>
      </w:r>
      <w:r w:rsidR="729EF549" w:rsidRPr="534013F5">
        <w:rPr>
          <w:b/>
          <w:bCs/>
        </w:rPr>
        <w:t>)</w:t>
      </w:r>
      <w:r w:rsidR="729EF549">
        <w:t xml:space="preserve"> paragrahvi 91 </w:t>
      </w:r>
      <w:r w:rsidR="47BFE7DD">
        <w:t xml:space="preserve">täiendatakse </w:t>
      </w:r>
      <w:r w:rsidR="4CECF0AE">
        <w:t>lõi</w:t>
      </w:r>
      <w:r w:rsidR="4ADC5467">
        <w:t>getega</w:t>
      </w:r>
      <w:r w:rsidR="4CECF0AE">
        <w:t xml:space="preserve"> 6</w:t>
      </w:r>
      <w:r w:rsidR="7707827F">
        <w:t xml:space="preserve"> ja 7</w:t>
      </w:r>
      <w:r w:rsidR="4CECF0AE">
        <w:t xml:space="preserve"> </w:t>
      </w:r>
      <w:r w:rsidR="729EF549">
        <w:t>järgmises sõnastuses:</w:t>
      </w:r>
    </w:p>
    <w:p w14:paraId="58165830" w14:textId="04B02D00" w:rsidR="0B344771" w:rsidRDefault="729EF549" w:rsidP="00DA1DE1">
      <w:pPr>
        <w:ind w:left="0"/>
      </w:pPr>
      <w:r>
        <w:t>„</w:t>
      </w:r>
      <w:r w:rsidR="391BADFB">
        <w:t>(6</w:t>
      </w:r>
      <w:r>
        <w:t xml:space="preserve">) </w:t>
      </w:r>
      <w:r w:rsidR="42FC7EE5">
        <w:t>Õ</w:t>
      </w:r>
      <w:r w:rsidR="4CF63F1A">
        <w:t>husaasteloa taotlusele lisat</w:t>
      </w:r>
      <w:r w:rsidR="47BFE7DD">
        <w:t xml:space="preserve">akse </w:t>
      </w:r>
      <w:r>
        <w:t>protsessis kasutatavate kemikaalide ohutuskaardid.</w:t>
      </w:r>
    </w:p>
    <w:p w14:paraId="48D59CFD" w14:textId="77777777" w:rsidR="006D4EF3" w:rsidRDefault="006D4EF3" w:rsidP="00DA1DE1">
      <w:pPr>
        <w:ind w:left="0"/>
        <w:rPr>
          <w:color w:val="auto"/>
        </w:rPr>
      </w:pPr>
    </w:p>
    <w:p w14:paraId="523EDF59" w14:textId="659F186A" w:rsidR="006B12EF" w:rsidRPr="002556E4" w:rsidRDefault="729EF549" w:rsidP="00DA1DE1">
      <w:pPr>
        <w:ind w:left="0" w:right="0" w:firstLine="0"/>
        <w:rPr>
          <w:color w:val="auto"/>
        </w:rPr>
      </w:pPr>
      <w:r w:rsidRPr="0B344771">
        <w:rPr>
          <w:color w:val="auto"/>
        </w:rPr>
        <w:t>(</w:t>
      </w:r>
      <w:r w:rsidR="3C997B13" w:rsidRPr="0B344771">
        <w:rPr>
          <w:color w:val="auto"/>
        </w:rPr>
        <w:t>7</w:t>
      </w:r>
      <w:r w:rsidRPr="0B344771">
        <w:rPr>
          <w:color w:val="auto"/>
        </w:rPr>
        <w:t>) Lubatud heitkoguste projektis ei esitata</w:t>
      </w:r>
      <w:r w:rsidR="10B7561A" w:rsidRPr="0B344771">
        <w:rPr>
          <w:color w:val="auto"/>
        </w:rPr>
        <w:t xml:space="preserve"> </w:t>
      </w:r>
      <w:r w:rsidR="4BA16D87" w:rsidRPr="6663BF96">
        <w:rPr>
          <w:color w:val="auto"/>
        </w:rPr>
        <w:t>er</w:t>
      </w:r>
      <w:r w:rsidR="036C226C" w:rsidRPr="6663BF96">
        <w:rPr>
          <w:color w:val="auto"/>
        </w:rPr>
        <w:t>a</w:t>
      </w:r>
      <w:r w:rsidR="4BA16D87" w:rsidRPr="6663BF96">
        <w:rPr>
          <w:color w:val="auto"/>
        </w:rPr>
        <w:t xml:space="preserve">ldi </w:t>
      </w:r>
      <w:r w:rsidR="036C226C" w:rsidRPr="0B344771">
        <w:rPr>
          <w:color w:val="auto"/>
        </w:rPr>
        <w:t xml:space="preserve">andmeid </w:t>
      </w:r>
      <w:r w:rsidR="2600E425" w:rsidRPr="0B344771">
        <w:rPr>
          <w:color w:val="auto"/>
        </w:rPr>
        <w:t>põletusseadmete</w:t>
      </w:r>
      <w:ins w:id="109" w:author="Inge Mehide - JUSTDIGI" w:date="2025-02-20T15:48:00Z" w16du:dateUtc="2025-02-20T13:48:00Z">
        <w:r w:rsidR="00E15573">
          <w:rPr>
            <w:color w:val="auto"/>
          </w:rPr>
          <w:t xml:space="preserve"> </w:t>
        </w:r>
      </w:ins>
      <w:del w:id="110" w:author="Inge Mehide - JUSTDIGI" w:date="2025-02-19T15:39:00Z" w16du:dateUtc="2025-02-19T13:39:00Z">
        <w:r w:rsidR="72F375C4" w:rsidRPr="0B344771" w:rsidDel="006B240B">
          <w:rPr>
            <w:color w:val="auto"/>
          </w:rPr>
          <w:delText xml:space="preserve"> </w:delText>
        </w:r>
        <w:r w:rsidR="00704579" w:rsidRPr="00704579" w:rsidDel="006B240B">
          <w:rPr>
            <w:color w:val="auto"/>
          </w:rPr>
          <w:delText>ega nendes kasutatavate kütus</w:delText>
        </w:r>
        <w:r w:rsidR="00170953" w:rsidDel="006B240B">
          <w:rPr>
            <w:color w:val="auto"/>
          </w:rPr>
          <w:delText>t</w:delText>
        </w:r>
        <w:r w:rsidR="00704579" w:rsidRPr="00704579" w:rsidDel="006B240B">
          <w:rPr>
            <w:color w:val="auto"/>
          </w:rPr>
          <w:delText xml:space="preserve">e </w:delText>
        </w:r>
      </w:del>
      <w:r w:rsidR="72F375C4" w:rsidRPr="0B344771">
        <w:rPr>
          <w:color w:val="auto"/>
        </w:rPr>
        <w:t>kohta</w:t>
      </w:r>
      <w:r w:rsidR="2600E425" w:rsidRPr="0B344771">
        <w:rPr>
          <w:color w:val="auto"/>
        </w:rPr>
        <w:t xml:space="preserve">, mille soojussisendile vastav nimisoojusvõimsus kütuse põletamisel on väiksem kui </w:t>
      </w:r>
      <w:r w:rsidR="000E6326">
        <w:rPr>
          <w:color w:val="auto"/>
        </w:rPr>
        <w:t>1</w:t>
      </w:r>
      <w:r w:rsidR="2600E425" w:rsidRPr="0B344771">
        <w:rPr>
          <w:color w:val="auto"/>
        </w:rPr>
        <w:t xml:space="preserve"> </w:t>
      </w:r>
      <w:proofErr w:type="spellStart"/>
      <w:r w:rsidR="2600E425" w:rsidRPr="0B344771">
        <w:rPr>
          <w:color w:val="auto"/>
        </w:rPr>
        <w:t>MWth</w:t>
      </w:r>
      <w:proofErr w:type="spellEnd"/>
      <w:r w:rsidR="00BD2AA7">
        <w:rPr>
          <w:color w:val="auto"/>
        </w:rPr>
        <w:t>,</w:t>
      </w:r>
      <w:ins w:id="111" w:author="Inge Mehide - JUSTDIGI" w:date="2025-02-19T15:39:00Z" w16du:dateUtc="2025-02-19T13:39:00Z">
        <w:r w:rsidR="006B240B">
          <w:rPr>
            <w:color w:val="auto"/>
          </w:rPr>
          <w:t xml:space="preserve"> </w:t>
        </w:r>
        <w:commentRangeStart w:id="112"/>
        <w:r w:rsidR="006B240B">
          <w:rPr>
            <w:color w:val="auto"/>
          </w:rPr>
          <w:t xml:space="preserve">ja </w:t>
        </w:r>
        <w:r w:rsidR="006B240B" w:rsidRPr="00704579">
          <w:rPr>
            <w:color w:val="auto"/>
          </w:rPr>
          <w:t>nendes kasutatavate kütus</w:t>
        </w:r>
        <w:r w:rsidR="006B240B">
          <w:rPr>
            <w:color w:val="auto"/>
          </w:rPr>
          <w:t>t</w:t>
        </w:r>
        <w:r w:rsidR="006B240B" w:rsidRPr="00704579">
          <w:rPr>
            <w:color w:val="auto"/>
          </w:rPr>
          <w:t xml:space="preserve">e </w:t>
        </w:r>
        <w:r w:rsidR="006B240B" w:rsidRPr="0B344771">
          <w:rPr>
            <w:color w:val="auto"/>
          </w:rPr>
          <w:t>kohta</w:t>
        </w:r>
      </w:ins>
      <w:ins w:id="113" w:author="Inge Mehide - JUSTDIGI" w:date="2025-02-19T15:40:00Z" w16du:dateUtc="2025-02-19T13:40:00Z">
        <w:r w:rsidR="002C24C7">
          <w:rPr>
            <w:color w:val="auto"/>
          </w:rPr>
          <w:t>,</w:t>
        </w:r>
      </w:ins>
      <w:r w:rsidR="5D27407F" w:rsidRPr="6663BF96">
        <w:rPr>
          <w:color w:val="auto"/>
        </w:rPr>
        <w:t xml:space="preserve"> </w:t>
      </w:r>
      <w:commentRangeEnd w:id="112"/>
      <w:r w:rsidR="002C24C7">
        <w:rPr>
          <w:rStyle w:val="Kommentaariviide"/>
        </w:rPr>
        <w:commentReference w:id="112"/>
      </w:r>
      <w:r w:rsidR="5D27407F" w:rsidRPr="6663BF96">
        <w:rPr>
          <w:color w:val="auto"/>
        </w:rPr>
        <w:t xml:space="preserve">ning </w:t>
      </w:r>
      <w:r w:rsidR="00BD2AA7">
        <w:rPr>
          <w:color w:val="auto"/>
        </w:rPr>
        <w:t>ne</w:t>
      </w:r>
      <w:r w:rsidR="00DE09D8">
        <w:rPr>
          <w:color w:val="auto"/>
        </w:rPr>
        <w:t>i</w:t>
      </w:r>
      <w:r w:rsidR="00BD2AA7">
        <w:rPr>
          <w:color w:val="auto"/>
        </w:rPr>
        <w:t xml:space="preserve">d </w:t>
      </w:r>
      <w:ins w:id="114" w:author="Inge Mehide - JUSTDIGI" w:date="2025-02-19T15:41:00Z" w16du:dateUtc="2025-02-19T13:41:00Z">
        <w:r w:rsidR="006C7C3F">
          <w:rPr>
            <w:color w:val="auto"/>
          </w:rPr>
          <w:t xml:space="preserve">andmeid </w:t>
        </w:r>
      </w:ins>
      <w:r w:rsidR="5D27407F" w:rsidRPr="6663BF96">
        <w:rPr>
          <w:color w:val="auto"/>
        </w:rPr>
        <w:t xml:space="preserve">kajastatakse </w:t>
      </w:r>
      <w:r w:rsidR="007D5717">
        <w:rPr>
          <w:color w:val="auto"/>
        </w:rPr>
        <w:t>üksnes</w:t>
      </w:r>
      <w:r w:rsidR="5D27407F" w:rsidRPr="6663BF96">
        <w:rPr>
          <w:color w:val="auto"/>
        </w:rPr>
        <w:t xml:space="preserve"> käitise summaarse</w:t>
      </w:r>
      <w:r w:rsidR="00A300FC">
        <w:rPr>
          <w:color w:val="auto"/>
        </w:rPr>
        <w:t>s</w:t>
      </w:r>
      <w:r w:rsidR="5D27407F" w:rsidRPr="6663BF96">
        <w:rPr>
          <w:color w:val="auto"/>
        </w:rPr>
        <w:t xml:space="preserve"> nimisoojusvõimsuse</w:t>
      </w:r>
      <w:r w:rsidR="00A300FC">
        <w:rPr>
          <w:color w:val="auto"/>
        </w:rPr>
        <w:t>s</w:t>
      </w:r>
      <w:r w:rsidR="00BD2AA7">
        <w:rPr>
          <w:color w:val="auto"/>
        </w:rPr>
        <w:t>.“</w:t>
      </w:r>
      <w:r w:rsidR="2600E425" w:rsidRPr="0B344771">
        <w:rPr>
          <w:color w:val="auto"/>
        </w:rPr>
        <w:t>;</w:t>
      </w:r>
    </w:p>
    <w:p w14:paraId="71DD243D" w14:textId="16C8DA05" w:rsidR="0B344771" w:rsidRDefault="0B344771" w:rsidP="00DA1DE1">
      <w:pPr>
        <w:ind w:left="0" w:right="0" w:firstLine="0"/>
        <w:rPr>
          <w:color w:val="auto"/>
        </w:rPr>
      </w:pPr>
    </w:p>
    <w:p w14:paraId="510B43BB" w14:textId="6C4C8C06" w:rsidR="006B12EF" w:rsidRPr="002556E4" w:rsidRDefault="00F9565C" w:rsidP="00DA1DE1">
      <w:pPr>
        <w:ind w:left="0" w:right="0" w:firstLine="0"/>
        <w:rPr>
          <w:b/>
          <w:bCs/>
          <w:color w:val="auto"/>
        </w:rPr>
      </w:pPr>
      <w:r w:rsidRPr="534013F5">
        <w:rPr>
          <w:b/>
          <w:bCs/>
          <w:color w:val="auto"/>
        </w:rPr>
        <w:t>3</w:t>
      </w:r>
      <w:r w:rsidR="006B12EF" w:rsidRPr="534013F5">
        <w:rPr>
          <w:b/>
          <w:bCs/>
          <w:color w:val="auto"/>
        </w:rPr>
        <w:t>)</w:t>
      </w:r>
      <w:r w:rsidR="006B12EF" w:rsidRPr="534013F5">
        <w:rPr>
          <w:color w:val="auto"/>
        </w:rPr>
        <w:t xml:space="preserve"> paragrahvi 99 lõige 2 muudetakse ja sõnastatakse järgmiselt:</w:t>
      </w:r>
    </w:p>
    <w:p w14:paraId="5C68B37C" w14:textId="38A8D884" w:rsidR="006B12EF" w:rsidRDefault="006B12EF" w:rsidP="00DA1DE1">
      <w:pPr>
        <w:ind w:left="0" w:right="0" w:firstLine="0"/>
        <w:rPr>
          <w:ins w:id="115" w:author="Inge Mehide - JUSTDIGI" w:date="2025-02-19T15:11:00Z" w16du:dateUtc="2025-02-19T13:11:00Z"/>
          <w:color w:val="202020"/>
        </w:rPr>
      </w:pPr>
      <w:r w:rsidRPr="0BAAFA8B">
        <w:rPr>
          <w:color w:val="auto"/>
        </w:rPr>
        <w:t>„(2) Kui õhusaasteloa või keskkonnakompleksloa</w:t>
      </w:r>
      <w:r>
        <w:rPr>
          <w:color w:val="auto"/>
        </w:rPr>
        <w:t xml:space="preserve"> </w:t>
      </w:r>
      <w:r w:rsidR="00156B5A" w:rsidRPr="00D55A8A">
        <w:rPr>
          <w:color w:val="202020"/>
        </w:rPr>
        <w:t xml:space="preserve">tingimuste muutmiseks on loa andjal vaja küsida </w:t>
      </w:r>
      <w:del w:id="116" w:author="Inge Mehide - JUSTDIGI" w:date="2025-02-19T15:10:00Z" w16du:dateUtc="2025-02-19T13:10:00Z">
        <w:r w:rsidR="00156B5A" w:rsidRPr="00D55A8A" w:rsidDel="0013048D">
          <w:rPr>
            <w:color w:val="202020"/>
          </w:rPr>
          <w:delText xml:space="preserve">täiendavaid </w:delText>
        </w:r>
      </w:del>
      <w:ins w:id="117" w:author="Inge Mehide - JUSTDIGI" w:date="2025-02-19T15:10:00Z" w16du:dateUtc="2025-02-19T13:10:00Z">
        <w:r w:rsidR="0013048D">
          <w:rPr>
            <w:color w:val="202020"/>
          </w:rPr>
          <w:t>lisa</w:t>
        </w:r>
      </w:ins>
      <w:r w:rsidR="00156B5A" w:rsidRPr="00D55A8A">
        <w:rPr>
          <w:color w:val="202020"/>
        </w:rPr>
        <w:t>andmeid</w:t>
      </w:r>
      <w:r w:rsidRPr="0BAAFA8B">
        <w:rPr>
          <w:color w:val="auto"/>
        </w:rPr>
        <w:t xml:space="preserve">, teeb ta </w:t>
      </w:r>
      <w:r w:rsidR="00156B5A">
        <w:rPr>
          <w:color w:val="auto"/>
        </w:rPr>
        <w:t>loa omajale</w:t>
      </w:r>
      <w:r w:rsidRPr="0BAAFA8B">
        <w:rPr>
          <w:color w:val="auto"/>
        </w:rPr>
        <w:t xml:space="preserve"> kirjalikult teatavaks loa tingimuste muutmise põhjuse, </w:t>
      </w:r>
      <w:r w:rsidRPr="0BAAFA8B">
        <w:rPr>
          <w:color w:val="202020"/>
        </w:rPr>
        <w:t>määrab loa muutmiseks vajalike andmete esitamise viisi ning andmete või taotluse esitamise tähtaja.“</w:t>
      </w:r>
      <w:r>
        <w:rPr>
          <w:color w:val="202020"/>
        </w:rPr>
        <w:t>;</w:t>
      </w:r>
    </w:p>
    <w:p w14:paraId="6E61B379" w14:textId="77777777" w:rsidR="000F02AB" w:rsidRDefault="000F02AB" w:rsidP="00DA1DE1">
      <w:pPr>
        <w:ind w:left="0" w:right="0" w:firstLine="0"/>
        <w:rPr>
          <w:color w:val="auto"/>
        </w:rPr>
      </w:pPr>
    </w:p>
    <w:p w14:paraId="6F2F4D40" w14:textId="77777777" w:rsidR="00D23ABE" w:rsidRPr="00884646" w:rsidRDefault="00D23ABE" w:rsidP="00DA1DE1">
      <w:pPr>
        <w:ind w:left="0" w:right="0" w:firstLine="0"/>
        <w:rPr>
          <w:vanish/>
          <w:color w:val="auto"/>
        </w:rPr>
      </w:pPr>
    </w:p>
    <w:p w14:paraId="4184D845" w14:textId="6201A54E" w:rsidR="006B12EF" w:rsidRPr="006B12EF" w:rsidRDefault="00F9565C" w:rsidP="00DA1DE1">
      <w:pPr>
        <w:ind w:left="0" w:right="0" w:firstLine="0"/>
        <w:rPr>
          <w:color w:val="auto"/>
        </w:rPr>
      </w:pPr>
      <w:r w:rsidRPr="534013F5">
        <w:rPr>
          <w:b/>
          <w:bCs/>
          <w:color w:val="auto"/>
        </w:rPr>
        <w:t>4</w:t>
      </w:r>
      <w:r w:rsidR="006B12EF" w:rsidRPr="534013F5">
        <w:rPr>
          <w:b/>
          <w:bCs/>
          <w:color w:val="auto"/>
        </w:rPr>
        <w:t>)</w:t>
      </w:r>
      <w:r w:rsidR="006B12EF" w:rsidRPr="534013F5">
        <w:rPr>
          <w:color w:val="auto"/>
        </w:rPr>
        <w:t xml:space="preserve"> paragrahvi 99 täiendatakse lõikega 2</w:t>
      </w:r>
      <w:r w:rsidR="006B12EF" w:rsidRPr="534013F5">
        <w:rPr>
          <w:color w:val="auto"/>
          <w:vertAlign w:val="superscript"/>
        </w:rPr>
        <w:t>1</w:t>
      </w:r>
      <w:r w:rsidR="006B12EF" w:rsidRPr="534013F5">
        <w:rPr>
          <w:color w:val="auto"/>
        </w:rPr>
        <w:t xml:space="preserve"> järgmises sõnastuses:</w:t>
      </w:r>
    </w:p>
    <w:p w14:paraId="2069B63F" w14:textId="77777777" w:rsidR="006B12EF" w:rsidRPr="002556E4" w:rsidRDefault="006B12EF" w:rsidP="00DA1DE1">
      <w:pPr>
        <w:ind w:left="0"/>
      </w:pPr>
      <w:r w:rsidRPr="002556E4">
        <w:t>„(2</w:t>
      </w:r>
      <w:r w:rsidRPr="002556E4">
        <w:rPr>
          <w:vertAlign w:val="superscript"/>
        </w:rPr>
        <w:t>1</w:t>
      </w:r>
      <w:r w:rsidRPr="002556E4">
        <w:t xml:space="preserve">) </w:t>
      </w:r>
      <w:r>
        <w:t>Õ</w:t>
      </w:r>
      <w:r w:rsidRPr="002556E4">
        <w:t>husaasteloa</w:t>
      </w:r>
      <w:r>
        <w:t xml:space="preserve"> või</w:t>
      </w:r>
      <w:r w:rsidRPr="002556E4">
        <w:t xml:space="preserve"> keskkonnakompleksloa omaja esitab loa andjale keskkonnaotsuste infosüsteemi kaudu taotluse, kui</w:t>
      </w:r>
      <w:r>
        <w:t xml:space="preserve"> ta kavatseb muuta</w:t>
      </w:r>
      <w:r w:rsidRPr="002556E4">
        <w:t>:</w:t>
      </w:r>
    </w:p>
    <w:p w14:paraId="128146F0" w14:textId="722FC155" w:rsidR="006B12EF" w:rsidRPr="002556E4" w:rsidRDefault="006B12EF" w:rsidP="00DA1DE1">
      <w:pPr>
        <w:ind w:left="0"/>
      </w:pPr>
      <w:r w:rsidRPr="002556E4">
        <w:lastRenderedPageBreak/>
        <w:t>1) loaga lubatud tegevust, s</w:t>
      </w:r>
      <w:r w:rsidR="00BD2AA7">
        <w:t>ealhulgas</w:t>
      </w:r>
      <w:r w:rsidRPr="002556E4">
        <w:t xml:space="preserve"> tehnoloogiat, seadmeid, heiteallikaid või protsesside sisendeid viisil, mis mõjutab loa</w:t>
      </w:r>
      <w:r w:rsidR="00DE09D8">
        <w:t>s</w:t>
      </w:r>
      <w:r w:rsidRPr="002556E4">
        <w:t xml:space="preserve"> kajasta</w:t>
      </w:r>
      <w:r w:rsidR="00DE09D8">
        <w:t>tud</w:t>
      </w:r>
      <w:r w:rsidRPr="002556E4">
        <w:t xml:space="preserve"> saasteaineid, nende heitkoguseid või käitisele kohaldatavaid tööstusheite seaduse või atmosfääriõhu kaitse seaduse alusel kehtestatud heite piirväärtusi;</w:t>
      </w:r>
    </w:p>
    <w:p w14:paraId="048B1392" w14:textId="77777777" w:rsidR="006B12EF" w:rsidRPr="007E4617" w:rsidRDefault="006B12EF" w:rsidP="00DA1DE1">
      <w:pPr>
        <w:ind w:left="0" w:right="0" w:firstLine="0"/>
        <w:rPr>
          <w:color w:val="auto"/>
          <w:szCs w:val="24"/>
        </w:rPr>
      </w:pPr>
      <w:r w:rsidRPr="002556E4">
        <w:rPr>
          <w:color w:val="auto"/>
          <w:szCs w:val="24"/>
        </w:rPr>
        <w:t xml:space="preserve">2) </w:t>
      </w:r>
      <w:r w:rsidRPr="007E4617">
        <w:rPr>
          <w:color w:val="auto"/>
          <w:szCs w:val="24"/>
        </w:rPr>
        <w:t>saasteainete heite määramise viisi, mis on olnud loa andmise aluseks;</w:t>
      </w:r>
    </w:p>
    <w:p w14:paraId="667A8C39" w14:textId="6FF1DF05" w:rsidR="006B12EF" w:rsidRDefault="006B12EF" w:rsidP="00DA1DE1">
      <w:pPr>
        <w:ind w:left="0" w:right="0" w:firstLine="0"/>
        <w:rPr>
          <w:color w:val="auto"/>
        </w:rPr>
      </w:pPr>
      <w:r w:rsidRPr="534013F5">
        <w:rPr>
          <w:color w:val="auto"/>
        </w:rPr>
        <w:t>3) muul viisil oluliselt loas kirjeldatud lubatud tegevust.“</w:t>
      </w:r>
      <w:r w:rsidR="00A00FEC" w:rsidRPr="534013F5">
        <w:rPr>
          <w:color w:val="auto"/>
        </w:rPr>
        <w:t>;</w:t>
      </w:r>
    </w:p>
    <w:p w14:paraId="6A1289E2" w14:textId="77777777" w:rsidR="00C405CF" w:rsidRDefault="00C405CF" w:rsidP="00DA1DE1">
      <w:pPr>
        <w:ind w:left="0" w:right="0" w:firstLine="0"/>
        <w:rPr>
          <w:color w:val="auto"/>
        </w:rPr>
      </w:pPr>
    </w:p>
    <w:p w14:paraId="3DC29ADE" w14:textId="17D61385" w:rsidR="00D55444" w:rsidRDefault="00D55444" w:rsidP="00DA1DE1">
      <w:pPr>
        <w:ind w:left="0" w:right="0" w:firstLine="0"/>
        <w:rPr>
          <w:color w:val="auto"/>
        </w:rPr>
      </w:pPr>
      <w:r w:rsidRPr="003B6CCA">
        <w:rPr>
          <w:b/>
          <w:bCs/>
          <w:color w:val="auto"/>
        </w:rPr>
        <w:t>5)</w:t>
      </w:r>
      <w:r>
        <w:rPr>
          <w:color w:val="auto"/>
        </w:rPr>
        <w:t xml:space="preserve"> paragrahvi 99 lõikes 3 asendatakse sõna „Käitaja“</w:t>
      </w:r>
      <w:r w:rsidR="00BE2938">
        <w:rPr>
          <w:color w:val="auto"/>
        </w:rPr>
        <w:t xml:space="preserve"> </w:t>
      </w:r>
      <w:del w:id="118" w:author="Inge Mehide - JUSTDIGI" w:date="2025-02-19T15:22:00Z" w16du:dateUtc="2025-02-19T13:22:00Z">
        <w:r w:rsidR="00BE2938" w:rsidDel="000B7FCC">
          <w:rPr>
            <w:color w:val="auto"/>
          </w:rPr>
          <w:delText xml:space="preserve">tekstiosaga </w:delText>
        </w:r>
      </w:del>
      <w:ins w:id="119" w:author="Inge Mehide - JUSTDIGI" w:date="2025-02-19T15:22:00Z" w16du:dateUtc="2025-02-19T13:22:00Z">
        <w:r w:rsidR="000B7FCC">
          <w:rPr>
            <w:color w:val="auto"/>
          </w:rPr>
          <w:t xml:space="preserve">sõnadega </w:t>
        </w:r>
      </w:ins>
      <w:r w:rsidR="00BE2938">
        <w:rPr>
          <w:color w:val="auto"/>
        </w:rPr>
        <w:t>„Õhusaasteloa või keskkonnakompleksloa omaja“;</w:t>
      </w:r>
    </w:p>
    <w:p w14:paraId="05ADB7D6" w14:textId="77777777" w:rsidR="00BE2938" w:rsidRDefault="00BE2938" w:rsidP="00DA1DE1">
      <w:pPr>
        <w:ind w:left="0" w:right="0" w:firstLine="0"/>
        <w:rPr>
          <w:color w:val="auto"/>
        </w:rPr>
      </w:pPr>
    </w:p>
    <w:p w14:paraId="7E5DC4AF" w14:textId="019F0F0E" w:rsidR="00BE2938" w:rsidRDefault="00BE2938" w:rsidP="00DA1DE1">
      <w:pPr>
        <w:ind w:left="0" w:right="0" w:firstLine="0"/>
        <w:rPr>
          <w:color w:val="auto"/>
        </w:rPr>
      </w:pPr>
      <w:r w:rsidRPr="002F3F30">
        <w:rPr>
          <w:b/>
          <w:bCs/>
          <w:color w:val="auto"/>
        </w:rPr>
        <w:t>6)</w:t>
      </w:r>
      <w:r>
        <w:rPr>
          <w:color w:val="auto"/>
        </w:rPr>
        <w:t xml:space="preserve"> paragrahvi 99 lõike 3 punktis 2 asendatakse </w:t>
      </w:r>
      <w:r w:rsidR="00437801">
        <w:rPr>
          <w:color w:val="auto"/>
        </w:rPr>
        <w:t>tekstiosa „õhusaasteloa aluseks“ tekstiosaga „loa andmise aluseks“</w:t>
      </w:r>
      <w:r w:rsidR="00C43D26">
        <w:rPr>
          <w:color w:val="auto"/>
        </w:rPr>
        <w:t>;</w:t>
      </w:r>
    </w:p>
    <w:p w14:paraId="1BA6D59A" w14:textId="77777777" w:rsidR="00D55444" w:rsidRDefault="00D55444" w:rsidP="00DA1DE1">
      <w:pPr>
        <w:ind w:left="0" w:right="0" w:firstLine="0"/>
        <w:rPr>
          <w:color w:val="auto"/>
        </w:rPr>
      </w:pPr>
    </w:p>
    <w:p w14:paraId="02FB83F3" w14:textId="48DF1918" w:rsidR="00437801" w:rsidRDefault="00437801" w:rsidP="00DA1DE1">
      <w:pPr>
        <w:ind w:left="0" w:right="0" w:firstLine="0"/>
        <w:rPr>
          <w:color w:val="auto"/>
        </w:rPr>
      </w:pPr>
      <w:r w:rsidRPr="002F3F30">
        <w:rPr>
          <w:b/>
          <w:bCs/>
          <w:color w:val="auto"/>
        </w:rPr>
        <w:t>7)</w:t>
      </w:r>
      <w:r>
        <w:rPr>
          <w:color w:val="auto"/>
        </w:rPr>
        <w:t xml:space="preserve"> paragrahvi 99 lõike 3 punktis </w:t>
      </w:r>
      <w:r w:rsidR="00C43D26">
        <w:rPr>
          <w:color w:val="auto"/>
        </w:rPr>
        <w:t xml:space="preserve">3 asendatakse </w:t>
      </w:r>
      <w:del w:id="120" w:author="Inge Mehide - JUSTDIGI" w:date="2025-02-19T15:23:00Z" w16du:dateUtc="2025-02-19T13:23:00Z">
        <w:r w:rsidR="00C43D26" w:rsidDel="000B562B">
          <w:rPr>
            <w:color w:val="auto"/>
          </w:rPr>
          <w:delText xml:space="preserve">tekstiosa </w:delText>
        </w:r>
      </w:del>
      <w:ins w:id="121" w:author="Inge Mehide - JUSTDIGI" w:date="2025-02-19T15:23:00Z" w16du:dateUtc="2025-02-19T13:23:00Z">
        <w:r w:rsidR="000B562B">
          <w:rPr>
            <w:color w:val="auto"/>
          </w:rPr>
          <w:t xml:space="preserve">sõnad </w:t>
        </w:r>
      </w:ins>
      <w:r w:rsidR="00C43D26">
        <w:rPr>
          <w:color w:val="auto"/>
        </w:rPr>
        <w:t>„keskkonnakompleksloa või õhusaasteloa“ sõnaga „loa“;</w:t>
      </w:r>
    </w:p>
    <w:p w14:paraId="75FEF4E9" w14:textId="77777777" w:rsidR="00156B5A" w:rsidRDefault="00156B5A" w:rsidP="00DA1DE1">
      <w:pPr>
        <w:ind w:left="0" w:right="0" w:firstLine="0"/>
        <w:rPr>
          <w:color w:val="auto"/>
        </w:rPr>
      </w:pPr>
    </w:p>
    <w:p w14:paraId="6FDD7A49" w14:textId="1E992994" w:rsidR="00C405CF" w:rsidRPr="00054C6A" w:rsidRDefault="003B6CCA" w:rsidP="00DA1DE1">
      <w:pPr>
        <w:ind w:left="0"/>
      </w:pPr>
      <w:r>
        <w:rPr>
          <w:b/>
          <w:bCs/>
        </w:rPr>
        <w:t>8</w:t>
      </w:r>
      <w:r w:rsidR="00C405CF" w:rsidRPr="00054C6A">
        <w:rPr>
          <w:b/>
          <w:bCs/>
        </w:rPr>
        <w:t>)</w:t>
      </w:r>
      <w:r w:rsidR="00C405CF">
        <w:t xml:space="preserve"> paragrahvi 128 lõikes 1 asendatakse tekstiosa „registreeringu andjale“ </w:t>
      </w:r>
      <w:r w:rsidR="00136C12">
        <w:t xml:space="preserve">tekstiosaga </w:t>
      </w:r>
      <w:r w:rsidR="00C405CF">
        <w:t>„</w:t>
      </w:r>
      <w:r w:rsidR="00F0460E">
        <w:t xml:space="preserve">käesoleva </w:t>
      </w:r>
      <w:r w:rsidR="00930844">
        <w:t>paragrahvi</w:t>
      </w:r>
      <w:r w:rsidR="00BC421A">
        <w:t xml:space="preserve"> lõike </w:t>
      </w:r>
      <w:r w:rsidR="00DD3BA2">
        <w:t>2</w:t>
      </w:r>
      <w:r w:rsidR="00BC421A">
        <w:t xml:space="preserve"> alusel antud määruses </w:t>
      </w:r>
      <w:r w:rsidR="19297C71">
        <w:t>nimetatud</w:t>
      </w:r>
      <w:r w:rsidR="00BC421A">
        <w:t xml:space="preserve"> asutusele</w:t>
      </w:r>
      <w:r w:rsidR="00C405CF">
        <w:t>“</w:t>
      </w:r>
      <w:r w:rsidR="00A00FEC">
        <w:t>.</w:t>
      </w:r>
    </w:p>
    <w:p w14:paraId="6E36599A" w14:textId="77777777" w:rsidR="00F36565" w:rsidRPr="002556E4" w:rsidRDefault="00F36565" w:rsidP="00DA1DE1">
      <w:pPr>
        <w:ind w:left="0" w:right="0" w:firstLine="0"/>
        <w:rPr>
          <w:color w:val="auto"/>
          <w:szCs w:val="24"/>
        </w:rPr>
      </w:pPr>
    </w:p>
    <w:p w14:paraId="7E3E7177" w14:textId="31635C39" w:rsidR="009C53BD" w:rsidRPr="002556E4" w:rsidRDefault="00055FA4" w:rsidP="00DA1DE1">
      <w:pPr>
        <w:pStyle w:val="Pealkiri1"/>
        <w:spacing w:after="0" w:line="240" w:lineRule="auto"/>
        <w:ind w:left="0"/>
        <w:jc w:val="left"/>
        <w:rPr>
          <w:color w:val="auto"/>
          <w:szCs w:val="24"/>
        </w:rPr>
      </w:pPr>
      <w:r w:rsidRPr="002556E4">
        <w:rPr>
          <w:color w:val="auto"/>
          <w:szCs w:val="24"/>
        </w:rPr>
        <w:t xml:space="preserve">§ </w:t>
      </w:r>
      <w:r w:rsidR="001A103C" w:rsidRPr="002556E4">
        <w:rPr>
          <w:color w:val="auto"/>
          <w:szCs w:val="24"/>
        </w:rPr>
        <w:t>3</w:t>
      </w:r>
      <w:r w:rsidRPr="002556E4">
        <w:rPr>
          <w:color w:val="auto"/>
          <w:szCs w:val="24"/>
        </w:rPr>
        <w:t>. Jäätmeseaduse muutmine</w:t>
      </w:r>
    </w:p>
    <w:p w14:paraId="3C93D7F1" w14:textId="680495F1" w:rsidR="009C53BD" w:rsidRPr="002556E4" w:rsidRDefault="009C53BD" w:rsidP="00DA1DE1">
      <w:pPr>
        <w:ind w:left="0" w:right="0" w:firstLine="0"/>
        <w:jc w:val="left"/>
        <w:rPr>
          <w:color w:val="auto"/>
          <w:szCs w:val="24"/>
        </w:rPr>
      </w:pPr>
    </w:p>
    <w:p w14:paraId="1873C7CC" w14:textId="76422A33" w:rsidR="001A103C" w:rsidRPr="002556E4" w:rsidRDefault="00055FA4" w:rsidP="00DA1DE1">
      <w:pPr>
        <w:ind w:left="0" w:right="0"/>
        <w:rPr>
          <w:color w:val="auto"/>
          <w:szCs w:val="24"/>
        </w:rPr>
      </w:pPr>
      <w:r w:rsidRPr="002556E4">
        <w:rPr>
          <w:color w:val="auto"/>
          <w:szCs w:val="24"/>
        </w:rPr>
        <w:t>Jäätmeseaduses tehakse järgmised muudatused:</w:t>
      </w:r>
    </w:p>
    <w:p w14:paraId="6359D472" w14:textId="0838053D" w:rsidR="001A103C" w:rsidRPr="002556E4" w:rsidRDefault="001A103C" w:rsidP="00DA1DE1">
      <w:pPr>
        <w:ind w:left="0" w:right="0"/>
        <w:rPr>
          <w:color w:val="auto"/>
          <w:szCs w:val="24"/>
        </w:rPr>
      </w:pPr>
    </w:p>
    <w:p w14:paraId="2FB42E5F" w14:textId="2E4C5144" w:rsidR="00A62AC1" w:rsidRPr="002556E4" w:rsidRDefault="00F6038E" w:rsidP="00DA1DE1">
      <w:pPr>
        <w:ind w:left="0" w:right="0" w:firstLine="0"/>
        <w:rPr>
          <w:color w:val="auto"/>
          <w:szCs w:val="24"/>
        </w:rPr>
      </w:pPr>
      <w:r w:rsidRPr="002556E4">
        <w:rPr>
          <w:b/>
          <w:bCs/>
          <w:color w:val="auto"/>
          <w:szCs w:val="24"/>
        </w:rPr>
        <w:t>1)</w:t>
      </w:r>
      <w:r w:rsidRPr="002556E4">
        <w:rPr>
          <w:color w:val="auto"/>
          <w:szCs w:val="24"/>
        </w:rPr>
        <w:t xml:space="preserve"> p</w:t>
      </w:r>
      <w:r w:rsidR="00A62AC1" w:rsidRPr="002556E4">
        <w:rPr>
          <w:color w:val="auto"/>
          <w:szCs w:val="24"/>
        </w:rPr>
        <w:t xml:space="preserve">aragrahvi </w:t>
      </w:r>
      <w:r w:rsidR="00223244" w:rsidRPr="002556E4">
        <w:rPr>
          <w:color w:val="auto"/>
          <w:szCs w:val="24"/>
        </w:rPr>
        <w:t>2</w:t>
      </w:r>
      <w:r w:rsidR="00223244" w:rsidRPr="002556E4">
        <w:rPr>
          <w:color w:val="auto"/>
          <w:szCs w:val="24"/>
          <w:vertAlign w:val="superscript"/>
        </w:rPr>
        <w:t xml:space="preserve">1 </w:t>
      </w:r>
      <w:r w:rsidR="00223244" w:rsidRPr="002556E4">
        <w:rPr>
          <w:color w:val="auto"/>
          <w:szCs w:val="24"/>
        </w:rPr>
        <w:t>lõikes 3</w:t>
      </w:r>
      <w:r w:rsidR="00223244" w:rsidRPr="002556E4">
        <w:rPr>
          <w:color w:val="auto"/>
          <w:szCs w:val="24"/>
          <w:vertAlign w:val="superscript"/>
        </w:rPr>
        <w:t xml:space="preserve">1 </w:t>
      </w:r>
      <w:r w:rsidR="00223244" w:rsidRPr="002556E4">
        <w:rPr>
          <w:color w:val="auto"/>
          <w:szCs w:val="24"/>
        </w:rPr>
        <w:t xml:space="preserve">asendatakse sõna „kompleksloa“ </w:t>
      </w:r>
      <w:del w:id="122" w:author="Inge Mehide - JUSTDIGI" w:date="2025-02-19T15:26:00Z" w16du:dateUtc="2025-02-19T13:26:00Z">
        <w:r w:rsidR="00223244" w:rsidRPr="002556E4" w:rsidDel="006F1744">
          <w:rPr>
            <w:color w:val="auto"/>
            <w:szCs w:val="24"/>
          </w:rPr>
          <w:delText xml:space="preserve">tekstiosaga </w:delText>
        </w:r>
      </w:del>
      <w:ins w:id="123" w:author="Inge Mehide - JUSTDIGI" w:date="2025-02-19T15:26:00Z" w16du:dateUtc="2025-02-19T13:26:00Z">
        <w:r w:rsidR="006F1744">
          <w:rPr>
            <w:color w:val="auto"/>
            <w:szCs w:val="24"/>
          </w:rPr>
          <w:t>sõnadega</w:t>
        </w:r>
        <w:r w:rsidR="006F1744" w:rsidRPr="002556E4">
          <w:rPr>
            <w:color w:val="auto"/>
            <w:szCs w:val="24"/>
          </w:rPr>
          <w:t xml:space="preserve"> </w:t>
        </w:r>
      </w:ins>
      <w:r w:rsidR="00223244" w:rsidRPr="002556E4">
        <w:rPr>
          <w:color w:val="auto"/>
          <w:szCs w:val="24"/>
        </w:rPr>
        <w:t xml:space="preserve">„keskkonnakompleksloa (edaspidi </w:t>
      </w:r>
      <w:r w:rsidR="00223244" w:rsidRPr="002556E4">
        <w:rPr>
          <w:i/>
          <w:iCs/>
          <w:color w:val="auto"/>
          <w:szCs w:val="24"/>
        </w:rPr>
        <w:t>kompleksluba</w:t>
      </w:r>
      <w:r w:rsidR="00223244" w:rsidRPr="002556E4">
        <w:rPr>
          <w:color w:val="auto"/>
          <w:szCs w:val="24"/>
        </w:rPr>
        <w:t>)“</w:t>
      </w:r>
      <w:r w:rsidRPr="002556E4">
        <w:rPr>
          <w:color w:val="auto"/>
          <w:szCs w:val="24"/>
        </w:rPr>
        <w:t>;</w:t>
      </w:r>
    </w:p>
    <w:p w14:paraId="6E3CF881" w14:textId="77777777" w:rsidR="00F6038E" w:rsidRPr="002556E4" w:rsidRDefault="00F6038E" w:rsidP="00DA1DE1">
      <w:pPr>
        <w:ind w:left="0" w:right="0" w:firstLine="0"/>
        <w:rPr>
          <w:color w:val="auto"/>
          <w:szCs w:val="24"/>
        </w:rPr>
      </w:pPr>
    </w:p>
    <w:p w14:paraId="0DFE43E9" w14:textId="2F7384C3" w:rsidR="00F6038E" w:rsidRPr="002556E4" w:rsidRDefault="00F6038E" w:rsidP="00DA1DE1">
      <w:pPr>
        <w:ind w:left="0" w:right="0" w:firstLine="0"/>
        <w:rPr>
          <w:color w:val="auto"/>
        </w:rPr>
      </w:pPr>
      <w:r w:rsidRPr="534013F5">
        <w:rPr>
          <w:b/>
          <w:bCs/>
          <w:color w:val="auto"/>
        </w:rPr>
        <w:t>2)</w:t>
      </w:r>
      <w:r w:rsidRPr="534013F5">
        <w:rPr>
          <w:color w:val="auto"/>
        </w:rPr>
        <w:t xml:space="preserve"> </w:t>
      </w:r>
      <w:r w:rsidR="006C5975" w:rsidRPr="534013F5">
        <w:rPr>
          <w:color w:val="auto"/>
        </w:rPr>
        <w:t>paragrahvi 2</w:t>
      </w:r>
      <w:r w:rsidR="006C5975" w:rsidRPr="534013F5">
        <w:rPr>
          <w:color w:val="auto"/>
          <w:vertAlign w:val="superscript"/>
        </w:rPr>
        <w:t xml:space="preserve">1 </w:t>
      </w:r>
      <w:r w:rsidR="006C5975" w:rsidRPr="534013F5">
        <w:rPr>
          <w:color w:val="auto"/>
        </w:rPr>
        <w:t>lõikes 3</w:t>
      </w:r>
      <w:r w:rsidR="006C5975" w:rsidRPr="534013F5">
        <w:rPr>
          <w:color w:val="auto"/>
          <w:vertAlign w:val="superscript"/>
        </w:rPr>
        <w:t xml:space="preserve">2 </w:t>
      </w:r>
      <w:r w:rsidR="006C5975" w:rsidRPr="534013F5">
        <w:rPr>
          <w:color w:val="auto"/>
        </w:rPr>
        <w:t xml:space="preserve">asendatakse </w:t>
      </w:r>
      <w:del w:id="124" w:author="Inge Mehide - JUSTDIGI" w:date="2025-02-19T15:28:00Z" w16du:dateUtc="2025-02-19T13:28:00Z">
        <w:r w:rsidR="006C5975" w:rsidRPr="534013F5" w:rsidDel="00C61E4C">
          <w:rPr>
            <w:color w:val="auto"/>
          </w:rPr>
          <w:delText xml:space="preserve">tekstiosa </w:delText>
        </w:r>
      </w:del>
      <w:ins w:id="125" w:author="Inge Mehide - JUSTDIGI" w:date="2025-02-19T15:28:00Z" w16du:dateUtc="2025-02-19T13:28:00Z">
        <w:r w:rsidR="00C61E4C">
          <w:rPr>
            <w:color w:val="auto"/>
          </w:rPr>
          <w:t>sõnad</w:t>
        </w:r>
        <w:r w:rsidR="00C61E4C" w:rsidRPr="534013F5">
          <w:rPr>
            <w:color w:val="auto"/>
          </w:rPr>
          <w:t xml:space="preserve"> </w:t>
        </w:r>
      </w:ins>
      <w:r w:rsidR="006C5975" w:rsidRPr="534013F5">
        <w:rPr>
          <w:color w:val="auto"/>
        </w:rPr>
        <w:t>„</w:t>
      </w:r>
      <w:r w:rsidR="002251CA" w:rsidRPr="534013F5">
        <w:rPr>
          <w:color w:val="auto"/>
        </w:rPr>
        <w:t xml:space="preserve">keskkonnakompleksluba (edaspidi </w:t>
      </w:r>
      <w:r w:rsidR="002251CA" w:rsidRPr="534013F5">
        <w:rPr>
          <w:i/>
          <w:iCs/>
          <w:color w:val="auto"/>
        </w:rPr>
        <w:t>kompleksluba</w:t>
      </w:r>
      <w:r w:rsidR="002251CA" w:rsidRPr="534013F5">
        <w:rPr>
          <w:color w:val="auto"/>
        </w:rPr>
        <w:t>)</w:t>
      </w:r>
      <w:r w:rsidR="006C5975" w:rsidRPr="534013F5">
        <w:rPr>
          <w:color w:val="auto"/>
        </w:rPr>
        <w:t xml:space="preserve">“ </w:t>
      </w:r>
      <w:r w:rsidR="002251CA" w:rsidRPr="534013F5">
        <w:rPr>
          <w:color w:val="auto"/>
        </w:rPr>
        <w:t>sõnaga</w:t>
      </w:r>
      <w:r w:rsidR="006C5975" w:rsidRPr="534013F5">
        <w:rPr>
          <w:color w:val="auto"/>
        </w:rPr>
        <w:t xml:space="preserve"> „kompleksl</w:t>
      </w:r>
      <w:r w:rsidR="002251CA" w:rsidRPr="534013F5">
        <w:rPr>
          <w:color w:val="auto"/>
        </w:rPr>
        <w:t>uba</w:t>
      </w:r>
      <w:r w:rsidR="006C5975" w:rsidRPr="534013F5">
        <w:rPr>
          <w:color w:val="auto"/>
        </w:rPr>
        <w:t>“;</w:t>
      </w:r>
    </w:p>
    <w:p w14:paraId="47299E4C" w14:textId="58243F61" w:rsidR="000F2591" w:rsidRDefault="000F2591" w:rsidP="00DA1DE1">
      <w:pPr>
        <w:ind w:left="0" w:right="0" w:firstLine="0"/>
        <w:rPr>
          <w:color w:val="auto"/>
        </w:rPr>
      </w:pPr>
    </w:p>
    <w:p w14:paraId="439EEC94" w14:textId="4B0513B9" w:rsidR="0050212B" w:rsidRDefault="000F2591" w:rsidP="00DA1DE1">
      <w:pPr>
        <w:ind w:left="0" w:right="0" w:firstLine="0"/>
        <w:rPr>
          <w:color w:val="auto"/>
        </w:rPr>
      </w:pPr>
      <w:r w:rsidRPr="00054C6A">
        <w:rPr>
          <w:b/>
          <w:bCs/>
          <w:color w:val="auto"/>
        </w:rPr>
        <w:t>3)</w:t>
      </w:r>
      <w:r w:rsidRPr="534013F5">
        <w:rPr>
          <w:color w:val="auto"/>
        </w:rPr>
        <w:t xml:space="preserve"> paragrahvi 21</w:t>
      </w:r>
      <w:r w:rsidRPr="00054C6A">
        <w:rPr>
          <w:color w:val="auto"/>
          <w:vertAlign w:val="superscript"/>
        </w:rPr>
        <w:t>1</w:t>
      </w:r>
      <w:r w:rsidRPr="534013F5">
        <w:rPr>
          <w:color w:val="auto"/>
        </w:rPr>
        <w:t xml:space="preserve"> täiendatakse lõigetega </w:t>
      </w:r>
      <w:r w:rsidR="009401FC" w:rsidRPr="534013F5">
        <w:rPr>
          <w:color w:val="auto"/>
        </w:rPr>
        <w:t>3 ja 4 järgmises sõnastuses:</w:t>
      </w:r>
    </w:p>
    <w:p w14:paraId="6D076962" w14:textId="2FD481E0" w:rsidR="009401FC" w:rsidRPr="009401FC" w:rsidRDefault="009401FC" w:rsidP="00DA1DE1">
      <w:pPr>
        <w:ind w:left="0" w:right="0" w:firstLine="0"/>
        <w:rPr>
          <w:color w:val="auto"/>
        </w:rPr>
      </w:pPr>
      <w:r w:rsidRPr="534013F5">
        <w:rPr>
          <w:color w:val="auto"/>
        </w:rPr>
        <w:t>„(3) Käesoleva paragrahvi lõikes 1 sätestatud kohustust ei kohaldata sõjalise materjali ja toote tarnijale.</w:t>
      </w:r>
      <w:r w:rsidR="00884646">
        <w:rPr>
          <w:color w:val="auto"/>
        </w:rPr>
        <w:t xml:space="preserve"> </w:t>
      </w:r>
    </w:p>
    <w:p w14:paraId="5062C837" w14:textId="77777777" w:rsidR="009401FC" w:rsidRPr="009401FC" w:rsidRDefault="009401FC" w:rsidP="00DA1DE1">
      <w:pPr>
        <w:ind w:left="0" w:right="0" w:firstLine="0"/>
        <w:rPr>
          <w:color w:val="auto"/>
        </w:rPr>
      </w:pPr>
    </w:p>
    <w:p w14:paraId="78A7CA4E" w14:textId="5625DCF2" w:rsidR="009401FC" w:rsidRPr="009401FC" w:rsidRDefault="009401FC" w:rsidP="00DA1DE1">
      <w:pPr>
        <w:ind w:left="0" w:right="0" w:firstLine="0"/>
        <w:rPr>
          <w:color w:val="auto"/>
        </w:rPr>
      </w:pPr>
      <w:r w:rsidRPr="534013F5">
        <w:rPr>
          <w:color w:val="auto"/>
        </w:rPr>
        <w:t xml:space="preserve">(4) Sõjaline materjal või toode käesoleva paragrahvi tähenduses on relv, aine, koostisosa, vahend, seade, masin, süsteem, nende osad, nendega seotud varustus ja spetsiaalsed komponendid, tarkvara ja tehnoloogia, mis on projekteeritud, valmistatud, määratud või kohandatud sõjalisel otstarbel kasutamiseks või mille andmete </w:t>
      </w:r>
      <w:del w:id="126" w:author="Inge Mehide - JUSTDIGI" w:date="2025-02-19T16:02:00Z" w16du:dateUtc="2025-02-19T14:02:00Z">
        <w:r w:rsidRPr="534013F5" w:rsidDel="00B77C85">
          <w:rPr>
            <w:color w:val="auto"/>
          </w:rPr>
          <w:delText xml:space="preserve">suhtes </w:delText>
        </w:r>
      </w:del>
      <w:ins w:id="127" w:author="Inge Mehide - JUSTDIGI" w:date="2025-02-19T16:02:00Z" w16du:dateUtc="2025-02-19T14:02:00Z">
        <w:r w:rsidR="00B77C85">
          <w:rPr>
            <w:color w:val="auto"/>
          </w:rPr>
          <w:t>kohta</w:t>
        </w:r>
        <w:r w:rsidR="00B77C85" w:rsidRPr="534013F5">
          <w:rPr>
            <w:color w:val="auto"/>
          </w:rPr>
          <w:t xml:space="preserve"> </w:t>
        </w:r>
      </w:ins>
      <w:r w:rsidRPr="534013F5">
        <w:rPr>
          <w:color w:val="auto"/>
        </w:rPr>
        <w:t>kehtib avalikustamise piirang riigisaladuse ja salastatud välisteabe seaduse</w:t>
      </w:r>
      <w:ins w:id="128" w:author="Inge Mehide - JUSTDIGI" w:date="2025-02-19T16:03:00Z" w16du:dateUtc="2025-02-19T14:03:00Z">
        <w:r w:rsidR="00FE7C65">
          <w:rPr>
            <w:color w:val="auto"/>
          </w:rPr>
          <w:t xml:space="preserve"> ning</w:t>
        </w:r>
      </w:ins>
      <w:del w:id="129" w:author="Inge Mehide - JUSTDIGI" w:date="2025-02-19T16:03:00Z" w16du:dateUtc="2025-02-19T14:03:00Z">
        <w:r w:rsidRPr="534013F5" w:rsidDel="00FE7C65">
          <w:rPr>
            <w:color w:val="auto"/>
          </w:rPr>
          <w:delText>,</w:delText>
        </w:r>
      </w:del>
      <w:r w:rsidRPr="534013F5">
        <w:rPr>
          <w:color w:val="auto"/>
        </w:rPr>
        <w:t xml:space="preserve"> avaliku teabe seaduse </w:t>
      </w:r>
      <w:del w:id="130" w:author="Inge Mehide - JUSTDIGI" w:date="2025-02-19T16:02:00Z" w16du:dateUtc="2025-02-19T14:02:00Z">
        <w:r w:rsidRPr="534013F5" w:rsidDel="00572750">
          <w:rPr>
            <w:color w:val="auto"/>
          </w:rPr>
          <w:delText xml:space="preserve">kohaselt </w:delText>
        </w:r>
      </w:del>
      <w:ins w:id="131" w:author="Inge Mehide - JUSTDIGI" w:date="2025-02-19T16:02:00Z" w16du:dateUtc="2025-02-19T14:02:00Z">
        <w:r w:rsidR="002333A5">
          <w:rPr>
            <w:color w:val="auto"/>
          </w:rPr>
          <w:t>järgi</w:t>
        </w:r>
        <w:r w:rsidR="00572750" w:rsidRPr="534013F5">
          <w:rPr>
            <w:color w:val="auto"/>
          </w:rPr>
          <w:t xml:space="preserve"> </w:t>
        </w:r>
      </w:ins>
      <w:r w:rsidRPr="534013F5">
        <w:rPr>
          <w:color w:val="auto"/>
        </w:rPr>
        <w:t xml:space="preserve">või </w:t>
      </w:r>
      <w:commentRangeStart w:id="132"/>
      <w:r w:rsidRPr="534013F5">
        <w:rPr>
          <w:color w:val="auto"/>
        </w:rPr>
        <w:t>muu juurdepääsupiirang</w:t>
      </w:r>
      <w:commentRangeEnd w:id="132"/>
      <w:r w:rsidR="00EA265F">
        <w:rPr>
          <w:rStyle w:val="Kommentaariviide"/>
        </w:rPr>
        <w:commentReference w:id="132"/>
      </w:r>
      <w:r w:rsidRPr="534013F5">
        <w:rPr>
          <w:color w:val="auto"/>
        </w:rPr>
        <w:t>.“;</w:t>
      </w:r>
    </w:p>
    <w:p w14:paraId="52CFF684" w14:textId="77777777" w:rsidR="00BC76C7" w:rsidRPr="002556E4" w:rsidRDefault="00BC76C7" w:rsidP="00DA1DE1">
      <w:pPr>
        <w:ind w:left="0" w:right="0" w:firstLine="0"/>
        <w:rPr>
          <w:color w:val="auto"/>
        </w:rPr>
      </w:pPr>
    </w:p>
    <w:p w14:paraId="1434F47A" w14:textId="17004766" w:rsidR="36B8874C" w:rsidRDefault="2EE6620F" w:rsidP="00DA1DE1">
      <w:pPr>
        <w:ind w:left="0" w:right="0" w:firstLine="0"/>
        <w:rPr>
          <w:color w:val="auto"/>
        </w:rPr>
      </w:pPr>
      <w:r w:rsidRPr="534013F5">
        <w:rPr>
          <w:b/>
          <w:bCs/>
          <w:color w:val="auto"/>
        </w:rPr>
        <w:t>4</w:t>
      </w:r>
      <w:r w:rsidR="30312D59" w:rsidRPr="534013F5">
        <w:rPr>
          <w:b/>
          <w:bCs/>
          <w:color w:val="auto"/>
        </w:rPr>
        <w:t>)</w:t>
      </w:r>
      <w:r w:rsidR="36B8874C" w:rsidRPr="534013F5">
        <w:rPr>
          <w:color w:val="auto"/>
        </w:rPr>
        <w:t xml:space="preserve"> paragrahvi 27</w:t>
      </w:r>
      <w:r w:rsidR="36B8874C" w:rsidRPr="534013F5">
        <w:rPr>
          <w:color w:val="auto"/>
          <w:vertAlign w:val="superscript"/>
        </w:rPr>
        <w:t>3</w:t>
      </w:r>
      <w:r w:rsidR="36B8874C" w:rsidRPr="534013F5">
        <w:rPr>
          <w:color w:val="auto"/>
        </w:rPr>
        <w:t xml:space="preserve"> lõi</w:t>
      </w:r>
      <w:r w:rsidR="59F76DEF" w:rsidRPr="534013F5">
        <w:rPr>
          <w:color w:val="auto"/>
        </w:rPr>
        <w:t>g</w:t>
      </w:r>
      <w:r w:rsidR="36B8874C" w:rsidRPr="534013F5">
        <w:rPr>
          <w:color w:val="auto"/>
        </w:rPr>
        <w:t xml:space="preserve">e 2 </w:t>
      </w:r>
      <w:r w:rsidR="6A3A1A54" w:rsidRPr="534013F5">
        <w:rPr>
          <w:color w:val="auto"/>
        </w:rPr>
        <w:t>muudetakse ja sõnastatakse järgmiselt:</w:t>
      </w:r>
    </w:p>
    <w:p w14:paraId="2D2459D6" w14:textId="4C0C7E63" w:rsidR="740DB9E0" w:rsidRDefault="740DB9E0" w:rsidP="00DA1DE1">
      <w:pPr>
        <w:ind w:left="0" w:right="0" w:firstLine="0"/>
        <w:rPr>
          <w:color w:val="000000" w:themeColor="text1"/>
        </w:rPr>
      </w:pPr>
      <w:r w:rsidRPr="00054C6A">
        <w:rPr>
          <w:color w:val="000000" w:themeColor="text1"/>
        </w:rPr>
        <w:t>„(2) Päästeamet koostab A-kategooria kaevandamisjäätmete hoidlate kohta hoidlavälise hädaolukorra lahendamise kava, kus täpsustatakse õnnetuse korral väljaspool käitise territooriumi kasutusele võetavad meetmed.“</w:t>
      </w:r>
      <w:r w:rsidR="54B8CB0A" w:rsidRPr="534013F5">
        <w:rPr>
          <w:color w:val="000000" w:themeColor="text1"/>
        </w:rPr>
        <w:t>;</w:t>
      </w:r>
    </w:p>
    <w:p w14:paraId="782D64C3" w14:textId="77777777" w:rsidR="00D23ABE" w:rsidRDefault="00D23ABE" w:rsidP="00DA1DE1">
      <w:pPr>
        <w:ind w:left="0" w:right="0" w:firstLine="0"/>
        <w:rPr>
          <w:i/>
          <w:iCs/>
          <w:color w:val="000000" w:themeColor="text1"/>
          <w:szCs w:val="24"/>
        </w:rPr>
      </w:pPr>
    </w:p>
    <w:p w14:paraId="0498E1D0" w14:textId="48C3EEB6" w:rsidR="00BC76C7" w:rsidRPr="002556E4" w:rsidRDefault="03F33962" w:rsidP="00DA1DE1">
      <w:pPr>
        <w:ind w:left="0" w:right="0" w:firstLine="0"/>
        <w:rPr>
          <w:rFonts w:eastAsia="Calibri"/>
        </w:rPr>
      </w:pPr>
      <w:bookmarkStart w:id="133" w:name="_Hlk180444028"/>
      <w:bookmarkStart w:id="134" w:name="_Hlk180443979"/>
      <w:r w:rsidRPr="534013F5">
        <w:rPr>
          <w:rFonts w:eastAsia="Calibri"/>
          <w:b/>
          <w:bCs/>
        </w:rPr>
        <w:t>5</w:t>
      </w:r>
      <w:r w:rsidR="26D4B1DA" w:rsidRPr="534013F5">
        <w:rPr>
          <w:rFonts w:eastAsia="Calibri"/>
          <w:b/>
          <w:bCs/>
        </w:rPr>
        <w:t>)</w:t>
      </w:r>
      <w:r w:rsidR="26D4B1DA" w:rsidRPr="534013F5">
        <w:rPr>
          <w:rFonts w:eastAsia="Calibri"/>
        </w:rPr>
        <w:t xml:space="preserve"> paragrahvi 31 täiendatakse lõigetega 4</w:t>
      </w:r>
      <w:r w:rsidR="26D4B1DA" w:rsidRPr="534013F5">
        <w:rPr>
          <w:rFonts w:eastAsia="Calibri"/>
          <w:vertAlign w:val="superscript"/>
        </w:rPr>
        <w:t>1</w:t>
      </w:r>
      <w:r w:rsidR="00FE2D39" w:rsidRPr="534013F5">
        <w:rPr>
          <w:rFonts w:eastAsia="Calibri"/>
        </w:rPr>
        <w:t>–</w:t>
      </w:r>
      <w:r w:rsidR="508564DE" w:rsidRPr="534013F5">
        <w:rPr>
          <w:rFonts w:eastAsia="Calibri"/>
        </w:rPr>
        <w:t>4</w:t>
      </w:r>
      <w:r w:rsidR="508564DE" w:rsidRPr="534013F5">
        <w:rPr>
          <w:rFonts w:eastAsia="Calibri"/>
          <w:vertAlign w:val="superscript"/>
        </w:rPr>
        <w:t>4</w:t>
      </w:r>
      <w:r w:rsidR="508564DE" w:rsidRPr="534013F5">
        <w:rPr>
          <w:rFonts w:eastAsia="Calibri"/>
        </w:rPr>
        <w:t xml:space="preserve"> </w:t>
      </w:r>
      <w:r w:rsidR="5839D1E9" w:rsidRPr="534013F5">
        <w:rPr>
          <w:rFonts w:eastAsia="Calibri"/>
        </w:rPr>
        <w:t>j</w:t>
      </w:r>
      <w:r w:rsidR="26D4B1DA" w:rsidRPr="534013F5">
        <w:rPr>
          <w:rFonts w:eastAsia="Calibri"/>
        </w:rPr>
        <w:t>ärgmise</w:t>
      </w:r>
      <w:r w:rsidR="5839D1E9" w:rsidRPr="534013F5">
        <w:rPr>
          <w:rFonts w:eastAsia="Calibri"/>
        </w:rPr>
        <w:t>s sõnastuses</w:t>
      </w:r>
      <w:r w:rsidR="26D4B1DA" w:rsidRPr="534013F5">
        <w:rPr>
          <w:rFonts w:eastAsia="Calibri"/>
        </w:rPr>
        <w:t>:</w:t>
      </w:r>
    </w:p>
    <w:p w14:paraId="4D0329B0" w14:textId="08A65C69" w:rsidR="009C549A" w:rsidRDefault="00FE2D39" w:rsidP="00DA1DE1">
      <w:pPr>
        <w:ind w:left="0"/>
      </w:pPr>
      <w:r>
        <w:rPr>
          <w:rFonts w:eastAsia="Calibri"/>
        </w:rPr>
        <w:t>„</w:t>
      </w:r>
      <w:r w:rsidR="00BC76C7" w:rsidRPr="6C19D36D">
        <w:rPr>
          <w:rFonts w:eastAsia="Calibri"/>
        </w:rPr>
        <w:t>(4</w:t>
      </w:r>
      <w:r w:rsidR="00BC76C7" w:rsidRPr="6C19D36D">
        <w:rPr>
          <w:rFonts w:eastAsia="Calibri"/>
          <w:vertAlign w:val="superscript"/>
        </w:rPr>
        <w:t>1</w:t>
      </w:r>
      <w:r w:rsidR="00BC76C7" w:rsidRPr="6C19D36D">
        <w:rPr>
          <w:rFonts w:eastAsia="Calibri"/>
        </w:rPr>
        <w:t xml:space="preserve">) </w:t>
      </w:r>
      <w:r w:rsidR="009C549A">
        <w:t xml:space="preserve">Käesoleva paragrahvi lõike 4 kohaseks </w:t>
      </w:r>
      <w:proofErr w:type="spellStart"/>
      <w:r w:rsidR="009C549A">
        <w:t>biojäätmete</w:t>
      </w:r>
      <w:proofErr w:type="spellEnd"/>
      <w:r w:rsidR="009C549A">
        <w:t xml:space="preserve"> tekkekohal </w:t>
      </w:r>
      <w:r w:rsidR="009C549A" w:rsidRPr="00327F00">
        <w:t>ringlusse võtmiseks</w:t>
      </w:r>
      <w:r w:rsidR="00335FDE" w:rsidRPr="00327F00">
        <w:t xml:space="preserve"> </w:t>
      </w:r>
      <w:r w:rsidR="00F34E9D" w:rsidRPr="00327F00">
        <w:t>ja</w:t>
      </w:r>
      <w:r w:rsidR="00335FDE" w:rsidRPr="00327F00">
        <w:t xml:space="preserve"> </w:t>
      </w:r>
      <w:del w:id="135" w:author="Inge Mehide - JUSTDIGI" w:date="2025-02-19T16:11:00Z" w16du:dateUtc="2025-02-19T14:11:00Z">
        <w:r w:rsidR="00335FDE" w:rsidRPr="00327F00" w:rsidDel="00BD58CF">
          <w:delText xml:space="preserve">vabastuseks </w:delText>
        </w:r>
      </w:del>
      <w:commentRangeStart w:id="136"/>
      <w:proofErr w:type="spellStart"/>
      <w:r w:rsidR="00327F00">
        <w:t>biojäätmete</w:t>
      </w:r>
      <w:proofErr w:type="spellEnd"/>
      <w:r w:rsidR="00FE0F09" w:rsidRPr="00BF3D89">
        <w:t xml:space="preserve"> </w:t>
      </w:r>
      <w:ins w:id="137" w:author="Inge Mehide - JUSTDIGI" w:date="2025-02-19T16:08:00Z" w16du:dateUtc="2025-02-19T14:08:00Z">
        <w:r w:rsidR="0071266E" w:rsidRPr="00327F00">
          <w:t>tekkekohal</w:t>
        </w:r>
      </w:ins>
      <w:ins w:id="138" w:author="Inge Mehide - JUSTDIGI" w:date="2025-02-20T10:51:00Z" w16du:dateUtc="2025-02-20T08:51:00Z">
        <w:r w:rsidR="00D44D80">
          <w:t>t</w:t>
        </w:r>
      </w:ins>
      <w:ins w:id="139" w:author="Inge Mehide - JUSTDIGI" w:date="2025-02-19T16:08:00Z" w16du:dateUtc="2025-02-19T14:08:00Z">
        <w:r w:rsidR="0071266E">
          <w:t xml:space="preserve"> </w:t>
        </w:r>
      </w:ins>
      <w:commentRangeEnd w:id="136"/>
      <w:ins w:id="140" w:author="Inge Mehide - JUSTDIGI" w:date="2025-02-19T16:14:00Z" w16du:dateUtc="2025-02-19T14:14:00Z">
        <w:r w:rsidR="00C77E26">
          <w:rPr>
            <w:rStyle w:val="Kommentaariviide"/>
          </w:rPr>
          <w:commentReference w:id="136"/>
        </w:r>
      </w:ins>
      <w:r w:rsidR="00335FDE" w:rsidRPr="00327F00">
        <w:t>liigiti kogumise</w:t>
      </w:r>
      <w:del w:id="141" w:author="Inge Mehide - JUSTDIGI" w:date="2025-02-19T16:11:00Z" w16du:dateUtc="2025-02-19T14:11:00Z">
        <w:r w:rsidR="00335FDE" w:rsidRPr="00327F00" w:rsidDel="008840D2">
          <w:delText>st</w:delText>
        </w:r>
      </w:del>
      <w:r w:rsidR="009C549A">
        <w:t xml:space="preserve"> </w:t>
      </w:r>
      <w:ins w:id="142" w:author="Inge Mehide - JUSTDIGI" w:date="2025-02-19T16:11:00Z" w16du:dateUtc="2025-02-19T14:11:00Z">
        <w:r w:rsidR="00BD58CF" w:rsidRPr="00327F00">
          <w:t>vabastuse</w:t>
        </w:r>
      </w:ins>
      <w:ins w:id="143" w:author="Inge Mehide - JUSTDIGI" w:date="2025-02-19T16:13:00Z" w16du:dateUtc="2025-02-19T14:13:00Z">
        <w:r w:rsidR="00C8093E">
          <w:t xml:space="preserve"> saamise</w:t>
        </w:r>
      </w:ins>
      <w:ins w:id="144" w:author="Inge Mehide - JUSTDIGI" w:date="2025-02-19T16:11:00Z" w16du:dateUtc="2025-02-19T14:11:00Z">
        <w:r w:rsidR="00BD58CF" w:rsidRPr="00327F00">
          <w:t xml:space="preserve">ks </w:t>
        </w:r>
      </w:ins>
      <w:del w:id="145" w:author="Inge Mehide - JUSTDIGI" w:date="2025-02-19T16:08:00Z" w16du:dateUtc="2025-02-19T14:08:00Z">
        <w:r w:rsidR="00327F00" w:rsidRPr="00327F00" w:rsidDel="0071266E">
          <w:delText>tekkekohalt</w:delText>
        </w:r>
        <w:r w:rsidR="00327F00" w:rsidDel="0071266E">
          <w:delText xml:space="preserve"> </w:delText>
        </w:r>
      </w:del>
      <w:r w:rsidR="009C549A">
        <w:t>tuleb jäätmevaldajal esitada kohaliku omavalitsuse üksusele taotlus.</w:t>
      </w:r>
    </w:p>
    <w:p w14:paraId="2B8EE1BE" w14:textId="065A6B5C" w:rsidR="005520BA" w:rsidRDefault="005520BA" w:rsidP="00DA1DE1">
      <w:pPr>
        <w:ind w:left="0"/>
      </w:pPr>
    </w:p>
    <w:p w14:paraId="2CDBFDC9" w14:textId="420DDDED" w:rsidR="009E0DE1" w:rsidRDefault="00285B1F" w:rsidP="00DA1DE1">
      <w:pPr>
        <w:ind w:left="0"/>
      </w:pPr>
      <w:r>
        <w:lastRenderedPageBreak/>
        <w:t>(4</w:t>
      </w:r>
      <w:r w:rsidRPr="6C19D36D">
        <w:rPr>
          <w:vertAlign w:val="superscript"/>
        </w:rPr>
        <w:t>2</w:t>
      </w:r>
      <w:r>
        <w:t xml:space="preserve">) </w:t>
      </w:r>
      <w:r w:rsidR="009E0DE1">
        <w:t xml:space="preserve">Kohaliku omavalitsuse üksus </w:t>
      </w:r>
      <w:r w:rsidR="00A86D4C">
        <w:t xml:space="preserve">peab olema veendunud, et </w:t>
      </w:r>
      <w:proofErr w:type="spellStart"/>
      <w:r w:rsidR="00A86D4C">
        <w:t>biojäätmeid</w:t>
      </w:r>
      <w:proofErr w:type="spellEnd"/>
      <w:r w:rsidR="00A86D4C">
        <w:t xml:space="preserve"> on võimalik tekkekohal ringlusse võtta.</w:t>
      </w:r>
    </w:p>
    <w:p w14:paraId="177A94EE" w14:textId="670D9F9C" w:rsidR="005520BA" w:rsidRDefault="005520BA" w:rsidP="00DA1DE1">
      <w:pPr>
        <w:ind w:left="0"/>
      </w:pPr>
    </w:p>
    <w:p w14:paraId="424AA6B8" w14:textId="63DAD85D" w:rsidR="00285B1F" w:rsidRDefault="00A86D4C" w:rsidP="00DA1DE1">
      <w:pPr>
        <w:ind w:left="0"/>
      </w:pPr>
      <w:r>
        <w:t>(4</w:t>
      </w:r>
      <w:r w:rsidRPr="6C19D36D">
        <w:rPr>
          <w:vertAlign w:val="superscript"/>
        </w:rPr>
        <w:t>3</w:t>
      </w:r>
      <w:r>
        <w:t xml:space="preserve">) </w:t>
      </w:r>
      <w:r w:rsidR="00285B1F">
        <w:t>K</w:t>
      </w:r>
      <w:r w:rsidR="00F32AC5">
        <w:t xml:space="preserve">ui kohaliku omavalitsuse üksus </w:t>
      </w:r>
      <w:r w:rsidR="00EC2F14" w:rsidRPr="00327F00">
        <w:t xml:space="preserve">nõustub </w:t>
      </w:r>
      <w:proofErr w:type="spellStart"/>
      <w:r w:rsidR="003D284A" w:rsidRPr="00327F00">
        <w:t>biojäätmete</w:t>
      </w:r>
      <w:proofErr w:type="spellEnd"/>
      <w:r w:rsidR="003D284A" w:rsidRPr="00327F00">
        <w:t xml:space="preserve"> tekkekohal ringlusse võtmisega ja vabastab taotleja </w:t>
      </w:r>
      <w:proofErr w:type="spellStart"/>
      <w:r w:rsidR="003D284A" w:rsidRPr="00327F00">
        <w:t>biojäätmete</w:t>
      </w:r>
      <w:proofErr w:type="spellEnd"/>
      <w:r w:rsidR="00EC2F14" w:rsidRPr="00327F00">
        <w:t xml:space="preserve"> </w:t>
      </w:r>
      <w:ins w:id="146" w:author="Inge Mehide - JUSTDIGI" w:date="2025-02-20T15:53:00Z" w16du:dateUtc="2025-02-20T13:53:00Z">
        <w:r w:rsidR="00093FD0" w:rsidRPr="00327F00">
          <w:t>tekkekohalt</w:t>
        </w:r>
        <w:r w:rsidR="00093FD0">
          <w:t xml:space="preserve"> </w:t>
        </w:r>
      </w:ins>
      <w:r w:rsidR="00EC2F14" w:rsidRPr="00327F00">
        <w:t>liigiti kogumisest</w:t>
      </w:r>
      <w:del w:id="147" w:author="Inge Mehide - JUSTDIGI" w:date="2025-02-20T15:53:00Z" w16du:dateUtc="2025-02-20T13:53:00Z">
        <w:r w:rsidR="003D284A" w:rsidRPr="00327F00" w:rsidDel="00093FD0">
          <w:delText xml:space="preserve"> tekkekohalt</w:delText>
        </w:r>
      </w:del>
      <w:r w:rsidR="00EC2F14">
        <w:t>, registreerib k</w:t>
      </w:r>
      <w:r w:rsidR="00285B1F">
        <w:t>ohaliku omavalitsuse üksus käesoleva paragrahvi lõike 4</w:t>
      </w:r>
      <w:r w:rsidR="005A6CA6" w:rsidRPr="6C19D36D">
        <w:rPr>
          <w:vertAlign w:val="superscript"/>
        </w:rPr>
        <w:t>1</w:t>
      </w:r>
      <w:r w:rsidR="00285B1F">
        <w:t xml:space="preserve"> kohase </w:t>
      </w:r>
      <w:r w:rsidR="005A6CA6">
        <w:t xml:space="preserve">taotluse alusel </w:t>
      </w:r>
      <w:proofErr w:type="spellStart"/>
      <w:r w:rsidR="00285B1F">
        <w:t>biojäätmete</w:t>
      </w:r>
      <w:proofErr w:type="spellEnd"/>
      <w:r w:rsidR="00285B1F">
        <w:t xml:space="preserve"> tekkekohal ringlusse võtmise käesoleva seaduse </w:t>
      </w:r>
      <w:r w:rsidR="009359C3">
        <w:t>§</w:t>
      </w:r>
      <w:r w:rsidR="00285B1F">
        <w:t xml:space="preserve"> 71</w:t>
      </w:r>
      <w:r w:rsidR="00285B1F" w:rsidRPr="6C19D36D">
        <w:rPr>
          <w:vertAlign w:val="superscript"/>
        </w:rPr>
        <w:t>1</w:t>
      </w:r>
      <w:r w:rsidR="00285B1F">
        <w:t xml:space="preserve"> </w:t>
      </w:r>
      <w:r w:rsidR="00054C37">
        <w:t>nimetatud</w:t>
      </w:r>
      <w:r w:rsidR="00285B1F">
        <w:t xml:space="preserve"> kohaliku omavalitsuse üksuse jäätmevaldajate registris. Juriidiliste isikute puhul tuleb jäätmevaldajate registrisse märkida ka </w:t>
      </w:r>
      <w:del w:id="148" w:author="Inge Mehide - JUSTDIGI" w:date="2025-02-19T16:16:00Z" w16du:dateUtc="2025-02-19T14:16:00Z">
        <w:r w:rsidR="00285B1F" w:rsidDel="00443A4A">
          <w:delText xml:space="preserve">aastane </w:delText>
        </w:r>
      </w:del>
      <w:r w:rsidR="00285B1F">
        <w:t>tekkekohal ringlusse võetav</w:t>
      </w:r>
      <w:ins w:id="149" w:author="Inge Mehide - JUSTDIGI" w:date="2025-02-19T16:16:00Z" w16du:dateUtc="2025-02-19T14:16:00Z">
        <w:r w:rsidR="005C3B23">
          <w:t>ate</w:t>
        </w:r>
      </w:ins>
      <w:r w:rsidR="00285B1F">
        <w:t xml:space="preserve"> </w:t>
      </w:r>
      <w:proofErr w:type="spellStart"/>
      <w:r w:rsidR="00285B1F">
        <w:t>biojäätmete</w:t>
      </w:r>
      <w:proofErr w:type="spellEnd"/>
      <w:r w:rsidR="00285B1F">
        <w:t xml:space="preserve"> </w:t>
      </w:r>
      <w:ins w:id="150" w:author="Inge Mehide - JUSTDIGI" w:date="2025-02-19T16:16:00Z" w16du:dateUtc="2025-02-19T14:16:00Z">
        <w:r w:rsidR="00443A4A">
          <w:t>aasta</w:t>
        </w:r>
      </w:ins>
      <w:r w:rsidR="00285B1F">
        <w:t>kogus.</w:t>
      </w:r>
    </w:p>
    <w:p w14:paraId="28E20BE2" w14:textId="320902C5" w:rsidR="005520BA" w:rsidRDefault="005520BA" w:rsidP="00DA1DE1">
      <w:pPr>
        <w:ind w:left="0" w:right="0" w:firstLine="0"/>
        <w:rPr>
          <w:rFonts w:eastAsia="Calibri"/>
        </w:rPr>
      </w:pPr>
    </w:p>
    <w:p w14:paraId="718FE7A8" w14:textId="04E3820E" w:rsidR="00BC76C7" w:rsidRPr="002556E4" w:rsidRDefault="00BC76C7" w:rsidP="00DA1DE1">
      <w:pPr>
        <w:ind w:left="0" w:right="0" w:firstLine="0"/>
        <w:rPr>
          <w:rFonts w:eastAsia="Calibri"/>
          <w:szCs w:val="24"/>
        </w:rPr>
      </w:pPr>
      <w:bookmarkStart w:id="151" w:name="_Hlk180444117"/>
      <w:r w:rsidRPr="002556E4">
        <w:rPr>
          <w:rFonts w:eastAsia="Calibri"/>
          <w:szCs w:val="24"/>
        </w:rPr>
        <w:t>(4</w:t>
      </w:r>
      <w:r w:rsidR="00C260D7">
        <w:rPr>
          <w:rFonts w:eastAsia="Calibri"/>
          <w:szCs w:val="24"/>
          <w:vertAlign w:val="superscript"/>
        </w:rPr>
        <w:t>4</w:t>
      </w:r>
      <w:r w:rsidRPr="002556E4">
        <w:rPr>
          <w:rFonts w:eastAsia="Calibri"/>
          <w:szCs w:val="24"/>
        </w:rPr>
        <w:t xml:space="preserve">) </w:t>
      </w:r>
      <w:r w:rsidR="00C720BD">
        <w:t xml:space="preserve">Biojäätmete tekkekohal ringlusse võtmise </w:t>
      </w:r>
      <w:r w:rsidR="00BF3D89">
        <w:t xml:space="preserve">lõpetamise </w:t>
      </w:r>
      <w:r w:rsidR="00146D38">
        <w:t>korral</w:t>
      </w:r>
      <w:r w:rsidR="00C720BD">
        <w:t xml:space="preserve"> t</w:t>
      </w:r>
      <w:r w:rsidR="002757A6">
        <w:t>eavitab jäätmevaldaja</w:t>
      </w:r>
      <w:r w:rsidR="00C720BD">
        <w:t xml:space="preserve"> </w:t>
      </w:r>
      <w:r w:rsidR="002757A6">
        <w:t xml:space="preserve">sellest </w:t>
      </w:r>
      <w:r w:rsidR="00C720BD">
        <w:t xml:space="preserve">kohaliku omavalitsuse üksust ning </w:t>
      </w:r>
      <w:r w:rsidR="002757A6">
        <w:t xml:space="preserve">seejärel </w:t>
      </w:r>
      <w:r w:rsidR="000E0FA4">
        <w:t>kogutakse</w:t>
      </w:r>
      <w:r w:rsidR="002757A6">
        <w:t xml:space="preserve"> </w:t>
      </w:r>
      <w:proofErr w:type="spellStart"/>
      <w:r w:rsidR="00C720BD">
        <w:t>biojäätmeid</w:t>
      </w:r>
      <w:proofErr w:type="spellEnd"/>
      <w:r w:rsidR="00C720BD">
        <w:t xml:space="preserve"> </w:t>
      </w:r>
      <w:ins w:id="152" w:author="Inge Mehide - JUSTDIGI" w:date="2025-02-19T16:19:00Z" w16du:dateUtc="2025-02-19T14:19:00Z">
        <w:r w:rsidR="001E1170">
          <w:t>tekkekohal</w:t>
        </w:r>
      </w:ins>
      <w:ins w:id="153" w:author="Inge Mehide - JUSTDIGI" w:date="2025-02-20T10:53:00Z" w16du:dateUtc="2025-02-20T08:53:00Z">
        <w:r w:rsidR="00257FA5">
          <w:t>t</w:t>
        </w:r>
      </w:ins>
      <w:ins w:id="154" w:author="Inge Mehide - JUSTDIGI" w:date="2025-02-19T16:19:00Z" w16du:dateUtc="2025-02-19T14:19:00Z">
        <w:r w:rsidR="001E1170">
          <w:t xml:space="preserve"> </w:t>
        </w:r>
      </w:ins>
      <w:ins w:id="155" w:author="Inge Mehide - JUSTDIGI" w:date="2025-02-20T10:54:00Z" w16du:dateUtc="2025-02-20T08:54:00Z">
        <w:r w:rsidR="00CB1B28">
          <w:t xml:space="preserve">liigiti </w:t>
        </w:r>
      </w:ins>
      <w:r w:rsidR="00C720BD">
        <w:t xml:space="preserve">käesoleva paragrahvi </w:t>
      </w:r>
      <w:commentRangeStart w:id="156"/>
      <w:r w:rsidR="00FE0F09">
        <w:t>lõike</w:t>
      </w:r>
      <w:r w:rsidR="000E0FA4">
        <w:t> </w:t>
      </w:r>
      <w:r w:rsidR="00C720BD">
        <w:t>4 kohaselt</w:t>
      </w:r>
      <w:del w:id="157" w:author="Inge Mehide - JUSTDIGI" w:date="2025-02-20T10:54:00Z" w16du:dateUtc="2025-02-20T08:54:00Z">
        <w:r w:rsidR="00C720BD" w:rsidDel="00FD2E0B">
          <w:delText xml:space="preserve"> </w:delText>
        </w:r>
      </w:del>
      <w:del w:id="158" w:author="Inge Mehide - JUSTDIGI" w:date="2025-02-19T16:19:00Z" w16du:dateUtc="2025-02-19T14:19:00Z">
        <w:r w:rsidR="00C720BD" w:rsidDel="001E1170">
          <w:delText>tekkekohal</w:delText>
        </w:r>
      </w:del>
      <w:del w:id="159" w:author="Inge Mehide - JUSTDIGI" w:date="2025-02-19T16:18:00Z" w16du:dateUtc="2025-02-19T14:18:00Z">
        <w:r w:rsidR="00C720BD" w:rsidDel="008635AA">
          <w:delText>t</w:delText>
        </w:r>
      </w:del>
      <w:del w:id="160" w:author="Inge Mehide - JUSTDIGI" w:date="2025-02-19T16:19:00Z" w16du:dateUtc="2025-02-19T14:19:00Z">
        <w:r w:rsidR="00C720BD" w:rsidDel="001E1170">
          <w:delText xml:space="preserve"> </w:delText>
        </w:r>
      </w:del>
      <w:commentRangeEnd w:id="156"/>
      <w:r w:rsidR="00981C4E">
        <w:rPr>
          <w:rStyle w:val="Kommentaariviide"/>
        </w:rPr>
        <w:commentReference w:id="156"/>
      </w:r>
      <w:del w:id="161" w:author="Inge Mehide - JUSTDIGI" w:date="2025-02-20T10:53:00Z" w16du:dateUtc="2025-02-20T08:53:00Z">
        <w:r w:rsidR="00C720BD" w:rsidDel="00CB1B28">
          <w:delText>liigiti</w:delText>
        </w:r>
      </w:del>
      <w:r w:rsidR="00C720BD">
        <w:t>.</w:t>
      </w:r>
      <w:r w:rsidR="0047782C">
        <w:t>“;</w:t>
      </w:r>
    </w:p>
    <w:bookmarkEnd w:id="133"/>
    <w:bookmarkEnd w:id="151"/>
    <w:p w14:paraId="7E6B9D80" w14:textId="76773B44" w:rsidR="0085053F" w:rsidRPr="00E630B3" w:rsidRDefault="0085053F" w:rsidP="00DA1DE1">
      <w:pPr>
        <w:ind w:left="0" w:right="0" w:firstLine="0"/>
        <w:rPr>
          <w:b/>
          <w:bCs/>
          <w:color w:val="auto"/>
        </w:rPr>
      </w:pPr>
    </w:p>
    <w:bookmarkEnd w:id="134"/>
    <w:p w14:paraId="7895FF29" w14:textId="4D71E987" w:rsidR="000A6079" w:rsidRDefault="02B3FBF4" w:rsidP="00DA1DE1">
      <w:pPr>
        <w:keepNext/>
        <w:keepLines/>
        <w:ind w:left="0" w:right="0"/>
        <w:rPr>
          <w:color w:val="auto"/>
        </w:rPr>
      </w:pPr>
      <w:r w:rsidRPr="534013F5">
        <w:rPr>
          <w:b/>
          <w:bCs/>
          <w:color w:val="auto"/>
        </w:rPr>
        <w:t>6</w:t>
      </w:r>
      <w:r w:rsidR="17D95CE6" w:rsidRPr="534013F5">
        <w:rPr>
          <w:b/>
          <w:bCs/>
          <w:color w:val="auto"/>
        </w:rPr>
        <w:t>)</w:t>
      </w:r>
      <w:r w:rsidR="17D95CE6" w:rsidRPr="534013F5">
        <w:rPr>
          <w:color w:val="auto"/>
        </w:rPr>
        <w:t xml:space="preserve"> paragrahv</w:t>
      </w:r>
      <w:r w:rsidR="002757A6" w:rsidRPr="534013F5">
        <w:rPr>
          <w:color w:val="auto"/>
        </w:rPr>
        <w:t>i</w:t>
      </w:r>
      <w:r w:rsidR="17D95CE6" w:rsidRPr="534013F5">
        <w:rPr>
          <w:color w:val="auto"/>
        </w:rPr>
        <w:t xml:space="preserve"> 68 lõige 2 </w:t>
      </w:r>
      <w:r w:rsidR="000A6079" w:rsidRPr="534013F5">
        <w:rPr>
          <w:color w:val="auto"/>
        </w:rPr>
        <w:t>muudetakse ja sõnastatakse järgmiselt:</w:t>
      </w:r>
    </w:p>
    <w:p w14:paraId="6269F825" w14:textId="73E77CA5" w:rsidR="5917E7B2" w:rsidRPr="00E630B3" w:rsidRDefault="000A6079" w:rsidP="00DA1DE1">
      <w:pPr>
        <w:ind w:left="0" w:right="0"/>
        <w:rPr>
          <w:color w:val="auto"/>
        </w:rPr>
      </w:pPr>
      <w:r>
        <w:rPr>
          <w:color w:val="auto"/>
        </w:rPr>
        <w:t>„(2) Korraldatud jäätmeveo teenuse osutamiseks on vajalik käesoleva seaduse § 98</w:t>
      </w:r>
      <w:r w:rsidRPr="000A6079">
        <w:rPr>
          <w:color w:val="auto"/>
          <w:vertAlign w:val="superscript"/>
        </w:rPr>
        <w:t>7</w:t>
      </w:r>
      <w:r>
        <w:rPr>
          <w:color w:val="auto"/>
        </w:rPr>
        <w:t xml:space="preserve"> lõike</w:t>
      </w:r>
      <w:del w:id="162" w:author="Markus Ühtigi - JUSTDIGI" w:date="2025-03-05T09:38:00Z" w16du:dateUtc="2025-03-05T07:38:00Z">
        <w:r w:rsidDel="00EA265F">
          <w:rPr>
            <w:color w:val="auto"/>
          </w:rPr>
          <w:delText>s</w:delText>
        </w:r>
      </w:del>
      <w:r w:rsidR="00940FFD">
        <w:rPr>
          <w:color w:val="auto"/>
        </w:rPr>
        <w:t> </w:t>
      </w:r>
      <w:r>
        <w:rPr>
          <w:color w:val="auto"/>
        </w:rPr>
        <w:t>2 punktis 2 nimetatud tegevuse registreering.“</w:t>
      </w:r>
      <w:r w:rsidR="17D95CE6" w:rsidRPr="00E630B3">
        <w:rPr>
          <w:color w:val="auto"/>
        </w:rPr>
        <w:t>;</w:t>
      </w:r>
    </w:p>
    <w:p w14:paraId="7E6D567C" w14:textId="48412F08" w:rsidR="6B280350" w:rsidRPr="00E630B3" w:rsidRDefault="6B280350" w:rsidP="00DA1DE1">
      <w:pPr>
        <w:ind w:left="0" w:right="0"/>
        <w:rPr>
          <w:color w:val="auto"/>
          <w:szCs w:val="24"/>
        </w:rPr>
      </w:pPr>
    </w:p>
    <w:p w14:paraId="053FE912" w14:textId="63C1A806" w:rsidR="452EB23C" w:rsidRPr="00E630B3" w:rsidRDefault="189B87E8" w:rsidP="00DA1DE1">
      <w:pPr>
        <w:ind w:left="0" w:right="0"/>
        <w:rPr>
          <w:color w:val="auto"/>
        </w:rPr>
      </w:pPr>
      <w:r w:rsidRPr="534013F5">
        <w:rPr>
          <w:b/>
          <w:bCs/>
          <w:color w:val="auto"/>
        </w:rPr>
        <w:t>7</w:t>
      </w:r>
      <w:r w:rsidR="6D584E91" w:rsidRPr="534013F5">
        <w:rPr>
          <w:b/>
          <w:bCs/>
          <w:color w:val="auto"/>
        </w:rPr>
        <w:t>)</w:t>
      </w:r>
      <w:r w:rsidR="6D584E91" w:rsidRPr="534013F5">
        <w:rPr>
          <w:color w:val="auto"/>
        </w:rPr>
        <w:t xml:space="preserve"> paragrahvi 69 lõige 1 muudetakse ja sõnastatakse järgmiselt:</w:t>
      </w:r>
    </w:p>
    <w:p w14:paraId="27031341" w14:textId="12B633DD" w:rsidR="60182F92" w:rsidRPr="00E630B3" w:rsidRDefault="60182F92" w:rsidP="00DA1DE1">
      <w:pPr>
        <w:ind w:left="0" w:right="0"/>
        <w:rPr>
          <w:color w:val="auto"/>
        </w:rPr>
      </w:pPr>
      <w:r w:rsidRPr="00E630B3">
        <w:rPr>
          <w:rFonts w:eastAsia="Calibri"/>
          <w:color w:val="auto"/>
        </w:rPr>
        <w:t>„</w:t>
      </w:r>
      <w:r w:rsidR="6D584E91" w:rsidRPr="00E630B3">
        <w:rPr>
          <w:color w:val="auto"/>
        </w:rPr>
        <w:t>(1) Jäätmevaldaja loetakse liitunuks korraldatud jäätmeveoga elu- või tegevuskohajärgses jäätmeveo piirkonnas. Jäätmevaldaja on korraldatud jäätmeveoga liitunud alates käesoleva seaduse § 66 lõikes 4 nimetatud määruse jõustumisest.</w:t>
      </w:r>
      <w:r w:rsidR="002757A6" w:rsidRPr="008950D4">
        <w:rPr>
          <w:color w:val="auto"/>
        </w:rPr>
        <w:t>“</w:t>
      </w:r>
      <w:r w:rsidR="6D584E91" w:rsidRPr="002757A6">
        <w:rPr>
          <w:color w:val="auto"/>
        </w:rPr>
        <w:t>;</w:t>
      </w:r>
    </w:p>
    <w:p w14:paraId="4FF82E3E" w14:textId="141FA559" w:rsidR="6B280350" w:rsidRDefault="6B280350" w:rsidP="00DA1DE1">
      <w:pPr>
        <w:ind w:left="0" w:right="0" w:firstLine="0"/>
        <w:rPr>
          <w:b/>
          <w:bCs/>
          <w:color w:val="auto"/>
        </w:rPr>
      </w:pPr>
    </w:p>
    <w:p w14:paraId="69F00446" w14:textId="6F4679D4" w:rsidR="2222D72E" w:rsidRDefault="778AECAB" w:rsidP="00DA1DE1">
      <w:pPr>
        <w:ind w:left="0" w:right="0" w:firstLine="0"/>
        <w:rPr>
          <w:b/>
          <w:bCs/>
          <w:color w:val="auto"/>
        </w:rPr>
      </w:pPr>
      <w:r w:rsidRPr="534013F5">
        <w:rPr>
          <w:b/>
          <w:bCs/>
          <w:color w:val="auto"/>
        </w:rPr>
        <w:t>8</w:t>
      </w:r>
      <w:ins w:id="163" w:author="Inge Mehide - JUSTDIGI" w:date="2025-02-19T16:23:00Z" w16du:dateUtc="2025-02-19T14:23:00Z">
        <w:r w:rsidR="00D74324">
          <w:rPr>
            <w:b/>
            <w:bCs/>
            <w:color w:val="auto"/>
          </w:rPr>
          <w:t>)</w:t>
        </w:r>
      </w:ins>
      <w:r w:rsidR="2222D72E" w:rsidRPr="00054C6A">
        <w:rPr>
          <w:color w:val="auto"/>
        </w:rPr>
        <w:t xml:space="preserve"> paragrahvi 98</w:t>
      </w:r>
      <w:r w:rsidR="0597715E" w:rsidRPr="00054C6A">
        <w:rPr>
          <w:color w:val="auto"/>
          <w:vertAlign w:val="superscript"/>
        </w:rPr>
        <w:t>5</w:t>
      </w:r>
      <w:r w:rsidR="0597715E" w:rsidRPr="00054C6A">
        <w:rPr>
          <w:color w:val="auto"/>
        </w:rPr>
        <w:t xml:space="preserve"> täiendatakse </w:t>
      </w:r>
      <w:r w:rsidR="058895D2" w:rsidRPr="00054C6A">
        <w:rPr>
          <w:color w:val="auto"/>
        </w:rPr>
        <w:t>lõikega 6 järgmises sõnastuses:</w:t>
      </w:r>
    </w:p>
    <w:p w14:paraId="01D0DBFE" w14:textId="2EB5838E" w:rsidR="7256C018" w:rsidRDefault="7256C018" w:rsidP="00DA1DE1">
      <w:pPr>
        <w:ind w:left="0" w:right="0" w:firstLine="0"/>
        <w:rPr>
          <w:color w:val="222222"/>
        </w:rPr>
      </w:pPr>
      <w:r w:rsidRPr="534013F5">
        <w:rPr>
          <w:rFonts w:eastAsia="Calibri"/>
        </w:rPr>
        <w:t>„</w:t>
      </w:r>
      <w:r w:rsidRPr="534013F5">
        <w:rPr>
          <w:color w:val="222222"/>
        </w:rPr>
        <w:t xml:space="preserve">(6) Ohtlike jäätmete veol peab garantii või finantstagatis katma vähemalt käesoleva paragrahvi lõikes 3 </w:t>
      </w:r>
      <w:del w:id="164" w:author="Markus Ühtigi - JUSTDIGI" w:date="2025-03-05T10:10:00Z" w16du:dateUtc="2025-03-05T08:10:00Z">
        <w:r w:rsidRPr="534013F5" w:rsidDel="00493186">
          <w:rPr>
            <w:color w:val="222222"/>
          </w:rPr>
          <w:delText xml:space="preserve">toodud </w:delText>
        </w:r>
      </w:del>
      <w:ins w:id="165" w:author="Markus Ühtigi - JUSTDIGI" w:date="2025-03-05T10:10:00Z" w16du:dateUtc="2025-03-05T08:10:00Z">
        <w:r w:rsidR="00493186">
          <w:rPr>
            <w:color w:val="222222"/>
          </w:rPr>
          <w:t>nimetatud</w:t>
        </w:r>
        <w:r w:rsidR="00493186" w:rsidRPr="534013F5">
          <w:rPr>
            <w:color w:val="222222"/>
          </w:rPr>
          <w:t xml:space="preserve"> </w:t>
        </w:r>
      </w:ins>
      <w:r w:rsidRPr="534013F5">
        <w:rPr>
          <w:color w:val="222222"/>
        </w:rPr>
        <w:t>summa.“;</w:t>
      </w:r>
    </w:p>
    <w:p w14:paraId="0F47196C" w14:textId="03600AB4" w:rsidR="7A4C74E4" w:rsidRDefault="7A4C74E4" w:rsidP="00DA1DE1">
      <w:pPr>
        <w:ind w:left="0" w:right="0" w:firstLine="0"/>
        <w:rPr>
          <w:b/>
          <w:bCs/>
          <w:color w:val="auto"/>
        </w:rPr>
      </w:pPr>
    </w:p>
    <w:p w14:paraId="34976D3D" w14:textId="68972945" w:rsidR="4C761273" w:rsidRPr="002556E4" w:rsidRDefault="53EE656E" w:rsidP="00DA1DE1">
      <w:pPr>
        <w:ind w:left="0" w:right="0" w:firstLine="0"/>
        <w:rPr>
          <w:color w:val="auto"/>
        </w:rPr>
      </w:pPr>
      <w:r w:rsidRPr="534013F5">
        <w:rPr>
          <w:b/>
          <w:bCs/>
          <w:color w:val="auto"/>
        </w:rPr>
        <w:t>9</w:t>
      </w:r>
      <w:r w:rsidR="62839ADB" w:rsidRPr="534013F5">
        <w:rPr>
          <w:b/>
          <w:bCs/>
          <w:color w:val="auto"/>
        </w:rPr>
        <w:t>)</w:t>
      </w:r>
      <w:r w:rsidR="62839ADB" w:rsidRPr="534013F5">
        <w:rPr>
          <w:color w:val="auto"/>
        </w:rPr>
        <w:t xml:space="preserve"> paragrahv</w:t>
      </w:r>
      <w:r w:rsidR="6E28C4A3" w:rsidRPr="534013F5">
        <w:rPr>
          <w:color w:val="auto"/>
        </w:rPr>
        <w:t>i</w:t>
      </w:r>
      <w:r w:rsidR="62839ADB" w:rsidRPr="534013F5">
        <w:rPr>
          <w:color w:val="auto"/>
        </w:rPr>
        <w:t xml:space="preserve"> 98</w:t>
      </w:r>
      <w:r w:rsidR="62839ADB" w:rsidRPr="534013F5">
        <w:rPr>
          <w:color w:val="auto"/>
          <w:vertAlign w:val="superscript"/>
        </w:rPr>
        <w:t>7</w:t>
      </w:r>
      <w:r w:rsidR="62839ADB" w:rsidRPr="534013F5">
        <w:rPr>
          <w:color w:val="auto"/>
        </w:rPr>
        <w:t xml:space="preserve"> lõi</w:t>
      </w:r>
      <w:r w:rsidR="72107630" w:rsidRPr="534013F5">
        <w:rPr>
          <w:color w:val="auto"/>
        </w:rPr>
        <w:t>k</w:t>
      </w:r>
      <w:r w:rsidR="62839ADB" w:rsidRPr="534013F5">
        <w:rPr>
          <w:color w:val="auto"/>
        </w:rPr>
        <w:t>e 2 punkt 6 tunnistatakse kehtetuks;</w:t>
      </w:r>
    </w:p>
    <w:p w14:paraId="0586D60E" w14:textId="77777777" w:rsidR="001468BD" w:rsidRPr="002556E4" w:rsidRDefault="001468BD" w:rsidP="00DA1DE1">
      <w:pPr>
        <w:ind w:left="0"/>
        <w:rPr>
          <w:rFonts w:eastAsia="Calibri"/>
          <w:b/>
          <w:bCs/>
          <w:szCs w:val="24"/>
        </w:rPr>
      </w:pPr>
    </w:p>
    <w:p w14:paraId="1C20F09A" w14:textId="647721F4" w:rsidR="3F18EBD8" w:rsidRPr="002556E4" w:rsidRDefault="6E6E5912" w:rsidP="00DA1DE1">
      <w:pPr>
        <w:ind w:left="0"/>
        <w:rPr>
          <w:rFonts w:eastAsia="Calibri"/>
        </w:rPr>
      </w:pPr>
      <w:r w:rsidRPr="534013F5">
        <w:rPr>
          <w:rFonts w:eastAsia="Calibri"/>
          <w:b/>
          <w:bCs/>
        </w:rPr>
        <w:t>10</w:t>
      </w:r>
      <w:r w:rsidR="789C1E16" w:rsidRPr="534013F5">
        <w:rPr>
          <w:rFonts w:eastAsia="Calibri"/>
          <w:b/>
          <w:bCs/>
        </w:rPr>
        <w:t>)</w:t>
      </w:r>
      <w:r w:rsidR="6FD598AB" w:rsidRPr="534013F5">
        <w:rPr>
          <w:rFonts w:eastAsia="Calibri"/>
        </w:rPr>
        <w:t xml:space="preserve"> </w:t>
      </w:r>
      <w:r w:rsidR="789C1E16" w:rsidRPr="534013F5">
        <w:rPr>
          <w:rFonts w:eastAsia="Calibri"/>
        </w:rPr>
        <w:t xml:space="preserve">paragrahvi </w:t>
      </w:r>
      <w:r w:rsidR="6403EF1F" w:rsidRPr="534013F5">
        <w:rPr>
          <w:rFonts w:eastAsia="Calibri"/>
        </w:rPr>
        <w:t>98</w:t>
      </w:r>
      <w:r w:rsidR="03C344D3" w:rsidRPr="534013F5">
        <w:rPr>
          <w:rFonts w:eastAsia="Calibri"/>
          <w:vertAlign w:val="superscript"/>
        </w:rPr>
        <w:t>7</w:t>
      </w:r>
      <w:r w:rsidR="6403EF1F" w:rsidRPr="534013F5">
        <w:rPr>
          <w:rFonts w:eastAsia="Calibri"/>
        </w:rPr>
        <w:t xml:space="preserve"> lõi</w:t>
      </w:r>
      <w:r w:rsidR="4B61DDFD" w:rsidRPr="534013F5">
        <w:rPr>
          <w:rFonts w:eastAsia="Calibri"/>
        </w:rPr>
        <w:t>get</w:t>
      </w:r>
      <w:r w:rsidR="6403EF1F" w:rsidRPr="534013F5">
        <w:rPr>
          <w:rFonts w:eastAsia="Calibri"/>
        </w:rPr>
        <w:t xml:space="preserve"> 3</w:t>
      </w:r>
      <w:r w:rsidR="0068EDB5" w:rsidRPr="534013F5">
        <w:rPr>
          <w:rFonts w:eastAsia="Calibri"/>
        </w:rPr>
        <w:t xml:space="preserve"> täiendatakse</w:t>
      </w:r>
      <w:r w:rsidR="6403EF1F" w:rsidRPr="534013F5">
        <w:rPr>
          <w:rFonts w:eastAsia="Calibri"/>
        </w:rPr>
        <w:t xml:space="preserve"> punkt</w:t>
      </w:r>
      <w:r w:rsidR="4BE53E51" w:rsidRPr="534013F5">
        <w:rPr>
          <w:rFonts w:eastAsia="Calibri"/>
        </w:rPr>
        <w:t>iga</w:t>
      </w:r>
      <w:r w:rsidR="6403EF1F" w:rsidRPr="534013F5">
        <w:rPr>
          <w:rFonts w:eastAsia="Calibri"/>
        </w:rPr>
        <w:t xml:space="preserve"> 7 </w:t>
      </w:r>
      <w:r w:rsidR="187A5A9B" w:rsidRPr="534013F5">
        <w:rPr>
          <w:rFonts w:eastAsia="Calibri"/>
        </w:rPr>
        <w:t>järgmises sõnastuses:</w:t>
      </w:r>
    </w:p>
    <w:p w14:paraId="6C61868B" w14:textId="1FB0B304" w:rsidR="00CF34A7" w:rsidRPr="002556E4" w:rsidRDefault="1B9BBC4C" w:rsidP="00DA1DE1">
      <w:pPr>
        <w:ind w:left="0"/>
        <w:rPr>
          <w:rFonts w:eastAsia="Calibri"/>
        </w:rPr>
      </w:pPr>
      <w:r w:rsidRPr="0B344771">
        <w:rPr>
          <w:rFonts w:eastAsia="Calibri"/>
        </w:rPr>
        <w:t>„</w:t>
      </w:r>
      <w:r w:rsidR="2CFC7440" w:rsidRPr="0B344771">
        <w:rPr>
          <w:rFonts w:eastAsia="Calibri"/>
        </w:rPr>
        <w:t>7)</w:t>
      </w:r>
      <w:r w:rsidR="631382E6" w:rsidRPr="0B344771">
        <w:rPr>
          <w:rFonts w:eastAsia="Calibri"/>
        </w:rPr>
        <w:t xml:space="preserve"> juriidilisel</w:t>
      </w:r>
      <w:r w:rsidR="630F2B56" w:rsidRPr="0B344771">
        <w:rPr>
          <w:rFonts w:eastAsia="Calibri"/>
        </w:rPr>
        <w:t xml:space="preserve"> isikul, kes </w:t>
      </w:r>
      <w:r w:rsidR="3666B302" w:rsidRPr="0B344771">
        <w:rPr>
          <w:rFonts w:eastAsia="Calibri"/>
        </w:rPr>
        <w:t xml:space="preserve">käitleb ise </w:t>
      </w:r>
      <w:r w:rsidR="003973D1" w:rsidRPr="0B344771">
        <w:rPr>
          <w:rFonts w:eastAsia="Calibri"/>
        </w:rPr>
        <w:t>oma</w:t>
      </w:r>
      <w:r w:rsidR="3666B302" w:rsidRPr="0B344771">
        <w:rPr>
          <w:rFonts w:eastAsia="Calibri"/>
        </w:rPr>
        <w:t xml:space="preserve"> tegevuse</w:t>
      </w:r>
      <w:ins w:id="166" w:author="Inge Mehide - JUSTDIGI" w:date="2025-02-19T16:25:00Z" w16du:dateUtc="2025-02-19T14:25:00Z">
        <w:r w:rsidR="00346EE6">
          <w:rPr>
            <w:rFonts w:eastAsia="Calibri"/>
          </w:rPr>
          <w:t xml:space="preserve"> käigu</w:t>
        </w:r>
      </w:ins>
      <w:r w:rsidR="3666B302" w:rsidRPr="0B344771">
        <w:rPr>
          <w:rFonts w:eastAsia="Calibri"/>
        </w:rPr>
        <w:t xml:space="preserve">s tekkivaid </w:t>
      </w:r>
      <w:proofErr w:type="spellStart"/>
      <w:r w:rsidR="630F2B56" w:rsidRPr="0B344771">
        <w:rPr>
          <w:rFonts w:eastAsia="Calibri"/>
        </w:rPr>
        <w:t>biojää</w:t>
      </w:r>
      <w:r w:rsidR="51EBB418" w:rsidRPr="0B344771">
        <w:rPr>
          <w:rFonts w:eastAsia="Calibri"/>
        </w:rPr>
        <w:t>t</w:t>
      </w:r>
      <w:r w:rsidR="630F2B56" w:rsidRPr="0B344771">
        <w:rPr>
          <w:rFonts w:eastAsia="Calibri"/>
        </w:rPr>
        <w:t>me</w:t>
      </w:r>
      <w:r w:rsidR="5D064642" w:rsidRPr="0B344771">
        <w:rPr>
          <w:rFonts w:eastAsia="Calibri"/>
        </w:rPr>
        <w:t>i</w:t>
      </w:r>
      <w:r w:rsidR="630F2B56" w:rsidRPr="0B344771">
        <w:rPr>
          <w:rFonts w:eastAsia="Calibri"/>
        </w:rPr>
        <w:t>d</w:t>
      </w:r>
      <w:proofErr w:type="spellEnd"/>
      <w:r w:rsidR="630F2B56" w:rsidRPr="0B344771">
        <w:rPr>
          <w:rFonts w:eastAsia="Calibri"/>
        </w:rPr>
        <w:t xml:space="preserve"> tekkekohal</w:t>
      </w:r>
      <w:r w:rsidR="4584BE23" w:rsidRPr="0B344771">
        <w:rPr>
          <w:rFonts w:eastAsia="Calibri"/>
        </w:rPr>
        <w:t xml:space="preserve"> kuni </w:t>
      </w:r>
      <w:r w:rsidR="004D2041" w:rsidRPr="0B344771">
        <w:rPr>
          <w:rFonts w:eastAsia="Calibri"/>
        </w:rPr>
        <w:t>üks</w:t>
      </w:r>
      <w:r w:rsidR="00126F2F" w:rsidRPr="0B344771">
        <w:rPr>
          <w:rFonts w:eastAsia="Calibri"/>
        </w:rPr>
        <w:t> </w:t>
      </w:r>
      <w:r w:rsidR="4584BE23" w:rsidRPr="0B344771">
        <w:rPr>
          <w:rFonts w:eastAsia="Calibri"/>
        </w:rPr>
        <w:t>tonn aastas</w:t>
      </w:r>
      <w:r w:rsidR="003973D1" w:rsidRPr="0B344771">
        <w:rPr>
          <w:rFonts w:eastAsia="Calibri"/>
        </w:rPr>
        <w:t xml:space="preserve"> käesoleva seaduse nõuete</w:t>
      </w:r>
      <w:r w:rsidR="004954B8">
        <w:rPr>
          <w:rFonts w:eastAsia="Calibri"/>
        </w:rPr>
        <w:t xml:space="preserve"> kohaselt.“</w:t>
      </w:r>
      <w:r w:rsidR="0726787C" w:rsidRPr="0B344771">
        <w:rPr>
          <w:rFonts w:eastAsia="Calibri"/>
        </w:rPr>
        <w:t>;</w:t>
      </w:r>
    </w:p>
    <w:p w14:paraId="39E18E68" w14:textId="77777777" w:rsidR="00582D08" w:rsidRPr="009C7E38" w:rsidRDefault="00582D08" w:rsidP="00DA1DE1">
      <w:pPr>
        <w:ind w:left="0"/>
        <w:rPr>
          <w:b/>
          <w:bCs/>
          <w:color w:val="auto"/>
          <w:szCs w:val="24"/>
        </w:rPr>
      </w:pPr>
    </w:p>
    <w:p w14:paraId="31C7CE3F" w14:textId="0A5C14E4" w:rsidR="00582D08" w:rsidRPr="009C7E38" w:rsidRDefault="3EC3FEA7" w:rsidP="00DA1DE1">
      <w:pPr>
        <w:ind w:left="0"/>
        <w:rPr>
          <w:color w:val="auto"/>
        </w:rPr>
      </w:pPr>
      <w:r w:rsidRPr="534013F5">
        <w:rPr>
          <w:b/>
          <w:bCs/>
          <w:color w:val="auto"/>
        </w:rPr>
        <w:t>11</w:t>
      </w:r>
      <w:r w:rsidR="52E65F3D" w:rsidRPr="534013F5">
        <w:rPr>
          <w:b/>
          <w:bCs/>
          <w:color w:val="auto"/>
        </w:rPr>
        <w:t>)</w:t>
      </w:r>
      <w:r w:rsidR="52E65F3D" w:rsidRPr="534013F5">
        <w:rPr>
          <w:color w:val="auto"/>
        </w:rPr>
        <w:t xml:space="preserve"> paragrahv</w:t>
      </w:r>
      <w:r w:rsidR="4A84D77E" w:rsidRPr="534013F5">
        <w:rPr>
          <w:color w:val="auto"/>
        </w:rPr>
        <w:t>i</w:t>
      </w:r>
      <w:r w:rsidR="52E65F3D" w:rsidRPr="534013F5">
        <w:rPr>
          <w:color w:val="auto"/>
        </w:rPr>
        <w:t xml:space="preserve"> 98</w:t>
      </w:r>
      <w:r w:rsidR="52E65F3D" w:rsidRPr="534013F5">
        <w:rPr>
          <w:color w:val="auto"/>
          <w:vertAlign w:val="superscript"/>
        </w:rPr>
        <w:t>8</w:t>
      </w:r>
      <w:r w:rsidR="52E65F3D" w:rsidRPr="534013F5">
        <w:rPr>
          <w:color w:val="auto"/>
        </w:rPr>
        <w:t xml:space="preserve"> lõige 2 tunnistatakse kehtetuks;</w:t>
      </w:r>
    </w:p>
    <w:p w14:paraId="0FA5AD1A" w14:textId="77777777" w:rsidR="00E878F2" w:rsidRPr="009C7E38" w:rsidRDefault="00E878F2" w:rsidP="00DA1DE1">
      <w:pPr>
        <w:ind w:left="0"/>
        <w:rPr>
          <w:rFonts w:eastAsia="Calibri"/>
          <w:color w:val="auto"/>
          <w:szCs w:val="24"/>
        </w:rPr>
      </w:pPr>
    </w:p>
    <w:p w14:paraId="2406BF72" w14:textId="44274BD3" w:rsidR="001A103C" w:rsidRPr="009C7E38" w:rsidRDefault="577FC804" w:rsidP="00DA1DE1">
      <w:pPr>
        <w:ind w:left="0" w:firstLine="0"/>
        <w:rPr>
          <w:rFonts w:eastAsia="Calibri"/>
          <w:color w:val="auto"/>
        </w:rPr>
      </w:pPr>
      <w:r w:rsidRPr="534013F5">
        <w:rPr>
          <w:b/>
          <w:bCs/>
          <w:color w:val="auto"/>
        </w:rPr>
        <w:t>12</w:t>
      </w:r>
      <w:r w:rsidR="54D61996" w:rsidRPr="534013F5">
        <w:rPr>
          <w:b/>
          <w:bCs/>
          <w:color w:val="auto"/>
        </w:rPr>
        <w:t>)</w:t>
      </w:r>
      <w:r w:rsidR="378AB76D" w:rsidRPr="534013F5">
        <w:rPr>
          <w:color w:val="auto"/>
        </w:rPr>
        <w:t xml:space="preserve"> paragrahvi 98</w:t>
      </w:r>
      <w:r w:rsidR="378AB76D" w:rsidRPr="534013F5">
        <w:rPr>
          <w:color w:val="auto"/>
          <w:vertAlign w:val="superscript"/>
        </w:rPr>
        <w:t>8</w:t>
      </w:r>
      <w:r w:rsidR="378AB76D" w:rsidRPr="534013F5">
        <w:rPr>
          <w:color w:val="auto"/>
        </w:rPr>
        <w:t xml:space="preserve"> täiendatakse lõikega 5</w:t>
      </w:r>
      <w:r w:rsidR="4D16AD24" w:rsidRPr="534013F5">
        <w:rPr>
          <w:color w:val="auto"/>
        </w:rPr>
        <w:t xml:space="preserve"> järgmises</w:t>
      </w:r>
      <w:r w:rsidR="378AB76D" w:rsidRPr="534013F5">
        <w:rPr>
          <w:color w:val="auto"/>
        </w:rPr>
        <w:t xml:space="preserve"> sõnastuses:</w:t>
      </w:r>
    </w:p>
    <w:p w14:paraId="031E7E8A" w14:textId="42E489E9" w:rsidR="5FA40461" w:rsidRDefault="378AB76D" w:rsidP="00DA1DE1">
      <w:pPr>
        <w:ind w:left="0" w:right="0" w:firstLine="0"/>
        <w:rPr>
          <w:color w:val="auto"/>
        </w:rPr>
      </w:pPr>
      <w:r w:rsidRPr="7A4C74E4">
        <w:rPr>
          <w:color w:val="auto"/>
        </w:rPr>
        <w:t>„(5) Käesoleva seaduse § 98</w:t>
      </w:r>
      <w:r w:rsidRPr="7A4C74E4">
        <w:rPr>
          <w:color w:val="auto"/>
          <w:vertAlign w:val="superscript"/>
        </w:rPr>
        <w:t>7</w:t>
      </w:r>
      <w:r w:rsidRPr="7A4C74E4">
        <w:rPr>
          <w:color w:val="auto"/>
        </w:rPr>
        <w:t xml:space="preserve"> lõike 2 punktis 2 nimetatud jäätmeveo registreeringu taotlemisel </w:t>
      </w:r>
      <w:r w:rsidR="7E989BD3" w:rsidRPr="7A4C74E4">
        <w:rPr>
          <w:color w:val="auto"/>
        </w:rPr>
        <w:t xml:space="preserve">infot </w:t>
      </w:r>
      <w:r w:rsidRPr="7A4C74E4">
        <w:rPr>
          <w:color w:val="auto"/>
        </w:rPr>
        <w:t xml:space="preserve">jäätmete koguste kohta </w:t>
      </w:r>
      <w:r w:rsidR="7E989BD3" w:rsidRPr="7A4C74E4">
        <w:rPr>
          <w:color w:val="auto"/>
        </w:rPr>
        <w:t>ei esitata</w:t>
      </w:r>
      <w:r w:rsidRPr="7A4C74E4">
        <w:rPr>
          <w:color w:val="auto"/>
        </w:rPr>
        <w:t>.“;</w:t>
      </w:r>
    </w:p>
    <w:p w14:paraId="74CD93AC" w14:textId="77777777" w:rsidR="009F016F" w:rsidRDefault="009F016F" w:rsidP="00DA1DE1">
      <w:pPr>
        <w:ind w:left="0" w:right="0" w:firstLine="0"/>
        <w:rPr>
          <w:color w:val="auto"/>
        </w:rPr>
      </w:pPr>
    </w:p>
    <w:p w14:paraId="23E39CD4" w14:textId="0879C460" w:rsidR="009F016F" w:rsidRDefault="6ECCEE88" w:rsidP="00DA1DE1">
      <w:pPr>
        <w:ind w:left="0" w:right="0" w:firstLine="0"/>
        <w:rPr>
          <w:color w:val="auto"/>
        </w:rPr>
      </w:pPr>
      <w:r w:rsidRPr="3A6FEF89">
        <w:rPr>
          <w:b/>
          <w:bCs/>
          <w:color w:val="auto"/>
        </w:rPr>
        <w:t>13</w:t>
      </w:r>
      <w:r w:rsidR="7C6B658C" w:rsidRPr="3A6FEF89">
        <w:rPr>
          <w:b/>
          <w:bCs/>
          <w:color w:val="auto"/>
        </w:rPr>
        <w:t>)</w:t>
      </w:r>
      <w:r w:rsidR="7C6B658C" w:rsidRPr="3A6FEF89">
        <w:rPr>
          <w:color w:val="auto"/>
        </w:rPr>
        <w:t xml:space="preserve"> paragrahvi 98</w:t>
      </w:r>
      <w:r w:rsidR="7C6B658C" w:rsidRPr="3A6FEF89">
        <w:rPr>
          <w:color w:val="auto"/>
          <w:vertAlign w:val="superscript"/>
        </w:rPr>
        <w:t xml:space="preserve">8 </w:t>
      </w:r>
      <w:r w:rsidR="544CFCD4" w:rsidRPr="3A6FEF89">
        <w:rPr>
          <w:color w:val="auto"/>
        </w:rPr>
        <w:t>lõige 4 muudetakse ja sõnastatakse järgmiselt:</w:t>
      </w:r>
    </w:p>
    <w:p w14:paraId="7EC7C7CD" w14:textId="2DF174B0" w:rsidR="000F59CD" w:rsidRPr="009F016F" w:rsidRDefault="000F59CD" w:rsidP="00DA1DE1">
      <w:pPr>
        <w:ind w:left="0" w:right="0" w:firstLine="0"/>
        <w:rPr>
          <w:color w:val="auto"/>
        </w:rPr>
      </w:pPr>
      <w:r w:rsidRPr="534013F5">
        <w:rPr>
          <w:color w:val="auto"/>
        </w:rPr>
        <w:t xml:space="preserve">„(4) </w:t>
      </w:r>
      <w:r w:rsidR="00215C3C" w:rsidRPr="534013F5">
        <w:rPr>
          <w:color w:val="auto"/>
        </w:rPr>
        <w:t>Registreeringu andja kontrollib registreeringu taotluse vastavust nõuetele kümne tööpäeva jooksul taotluse saamisest arvates. Kui taotletav</w:t>
      </w:r>
      <w:ins w:id="167" w:author="Inge Mehide - JUSTDIGI" w:date="2025-02-19T16:28:00Z" w16du:dateUtc="2025-02-19T14:28:00Z">
        <w:r w:rsidR="004B646F">
          <w:rPr>
            <w:color w:val="auto"/>
          </w:rPr>
          <w:t>aks</w:t>
        </w:r>
      </w:ins>
      <w:r w:rsidR="00215C3C" w:rsidRPr="534013F5">
        <w:rPr>
          <w:color w:val="auto"/>
        </w:rPr>
        <w:t xml:space="preserve"> tegevus</w:t>
      </w:r>
      <w:ins w:id="168" w:author="Inge Mehide - JUSTDIGI" w:date="2025-02-19T16:29:00Z" w16du:dateUtc="2025-02-19T14:29:00Z">
        <w:r w:rsidR="004B646F">
          <w:rPr>
            <w:color w:val="auto"/>
          </w:rPr>
          <w:t>eks</w:t>
        </w:r>
      </w:ins>
      <w:r w:rsidR="00215C3C" w:rsidRPr="534013F5">
        <w:rPr>
          <w:color w:val="auto"/>
        </w:rPr>
        <w:t xml:space="preserve"> ei </w:t>
      </w:r>
      <w:ins w:id="169" w:author="Inge Mehide - JUSTDIGI" w:date="2025-02-19T16:29:00Z" w16du:dateUtc="2025-02-19T14:29:00Z">
        <w:r w:rsidR="00A86D07">
          <w:rPr>
            <w:color w:val="auto"/>
          </w:rPr>
          <w:t xml:space="preserve">ole </w:t>
        </w:r>
      </w:ins>
      <w:r w:rsidR="00215C3C" w:rsidRPr="534013F5">
        <w:rPr>
          <w:color w:val="auto"/>
        </w:rPr>
        <w:t>vaja registreeringut või</w:t>
      </w:r>
      <w:ins w:id="170" w:author="Inge Mehide - JUSTDIGI" w:date="2025-02-19T16:29:00Z" w16du:dateUtc="2025-02-19T14:29:00Z">
        <w:r w:rsidR="00A86D07">
          <w:rPr>
            <w:color w:val="auto"/>
          </w:rPr>
          <w:t xml:space="preserve"> on</w:t>
        </w:r>
      </w:ins>
      <w:r w:rsidR="00215C3C" w:rsidRPr="534013F5">
        <w:rPr>
          <w:color w:val="auto"/>
        </w:rPr>
        <w:t xml:space="preserve"> vaja</w:t>
      </w:r>
      <w:del w:id="171" w:author="Inge Mehide - JUSTDIGI" w:date="2025-02-19T16:29:00Z" w16du:dateUtc="2025-02-19T14:29:00Z">
        <w:r w:rsidR="00215C3C" w:rsidRPr="534013F5" w:rsidDel="00A86D07">
          <w:rPr>
            <w:color w:val="auto"/>
          </w:rPr>
          <w:delText>b</w:delText>
        </w:r>
      </w:del>
      <w:r w:rsidR="00215C3C" w:rsidRPr="534013F5">
        <w:rPr>
          <w:color w:val="auto"/>
        </w:rPr>
        <w:t xml:space="preserve"> jäätmeluba, teavitab registreeringu andja sellest registreeringu </w:t>
      </w:r>
      <w:r w:rsidR="0092156D" w:rsidRPr="534013F5">
        <w:rPr>
          <w:color w:val="auto"/>
        </w:rPr>
        <w:t xml:space="preserve">taotlejat </w:t>
      </w:r>
      <w:r w:rsidR="00215C3C" w:rsidRPr="534013F5">
        <w:rPr>
          <w:color w:val="auto"/>
        </w:rPr>
        <w:t>kümne tööpäeva jooksul taotluse saamisest arvates.“;</w:t>
      </w:r>
    </w:p>
    <w:p w14:paraId="054B9632" w14:textId="4253C781" w:rsidR="6B280350" w:rsidRPr="009C7E38" w:rsidRDefault="6B280350" w:rsidP="00DA1DE1">
      <w:pPr>
        <w:ind w:left="0" w:right="0" w:firstLine="0"/>
        <w:rPr>
          <w:color w:val="auto"/>
        </w:rPr>
      </w:pPr>
    </w:p>
    <w:p w14:paraId="2387CF41" w14:textId="22DCA4AE" w:rsidR="009C7E38" w:rsidRPr="009C7E38" w:rsidRDefault="3EA8FF16" w:rsidP="00DA1DE1">
      <w:pPr>
        <w:ind w:left="0" w:right="0"/>
        <w:rPr>
          <w:color w:val="auto"/>
        </w:rPr>
      </w:pPr>
      <w:r w:rsidRPr="534013F5">
        <w:rPr>
          <w:b/>
          <w:bCs/>
          <w:color w:val="auto"/>
        </w:rPr>
        <w:t>14</w:t>
      </w:r>
      <w:r w:rsidR="07B076C7" w:rsidRPr="534013F5">
        <w:rPr>
          <w:b/>
          <w:bCs/>
          <w:color w:val="auto"/>
        </w:rPr>
        <w:t>)</w:t>
      </w:r>
      <w:r w:rsidR="07B076C7" w:rsidRPr="00940FFD">
        <w:rPr>
          <w:color w:val="auto"/>
        </w:rPr>
        <w:t xml:space="preserve"> </w:t>
      </w:r>
      <w:r w:rsidR="07B076C7" w:rsidRPr="534013F5">
        <w:rPr>
          <w:color w:val="auto"/>
        </w:rPr>
        <w:t>paragrahv</w:t>
      </w:r>
      <w:r w:rsidR="4A84D77E" w:rsidRPr="534013F5">
        <w:rPr>
          <w:color w:val="auto"/>
        </w:rPr>
        <w:t>i</w:t>
      </w:r>
      <w:r w:rsidR="07B076C7" w:rsidRPr="534013F5">
        <w:rPr>
          <w:color w:val="auto"/>
        </w:rPr>
        <w:t xml:space="preserve"> 98</w:t>
      </w:r>
      <w:r w:rsidR="07B076C7" w:rsidRPr="534013F5">
        <w:rPr>
          <w:color w:val="auto"/>
          <w:vertAlign w:val="superscript"/>
        </w:rPr>
        <w:t>9</w:t>
      </w:r>
      <w:r w:rsidR="07B076C7" w:rsidRPr="534013F5">
        <w:rPr>
          <w:color w:val="auto"/>
        </w:rPr>
        <w:t xml:space="preserve"> lõige 2 tunnistatakse kehtetuks;</w:t>
      </w:r>
    </w:p>
    <w:p w14:paraId="7D3834F8" w14:textId="77777777" w:rsidR="001A103C" w:rsidRPr="009C7E38" w:rsidRDefault="001A103C" w:rsidP="00DA1DE1">
      <w:pPr>
        <w:ind w:left="0" w:right="0" w:firstLine="0"/>
        <w:rPr>
          <w:color w:val="auto"/>
          <w:szCs w:val="24"/>
        </w:rPr>
      </w:pPr>
    </w:p>
    <w:p w14:paraId="77CCA74D" w14:textId="23B2720E" w:rsidR="001A103C" w:rsidRPr="009C7E38" w:rsidRDefault="3001AFC3" w:rsidP="00DA1DE1">
      <w:pPr>
        <w:ind w:left="0" w:right="0" w:firstLine="0"/>
        <w:rPr>
          <w:color w:val="auto"/>
        </w:rPr>
      </w:pPr>
      <w:r w:rsidRPr="534013F5">
        <w:rPr>
          <w:b/>
          <w:bCs/>
          <w:color w:val="auto"/>
        </w:rPr>
        <w:t>15</w:t>
      </w:r>
      <w:r w:rsidR="54D61996" w:rsidRPr="534013F5">
        <w:rPr>
          <w:b/>
          <w:bCs/>
          <w:color w:val="auto"/>
        </w:rPr>
        <w:t>)</w:t>
      </w:r>
      <w:r w:rsidR="30AAF0BE" w:rsidRPr="534013F5">
        <w:rPr>
          <w:color w:val="auto"/>
        </w:rPr>
        <w:t xml:space="preserve"> paragrahvi 98</w:t>
      </w:r>
      <w:r w:rsidR="30AAF0BE" w:rsidRPr="534013F5">
        <w:rPr>
          <w:color w:val="auto"/>
          <w:vertAlign w:val="superscript"/>
        </w:rPr>
        <w:t>9</w:t>
      </w:r>
      <w:r w:rsidR="30AAF0BE" w:rsidRPr="534013F5">
        <w:rPr>
          <w:color w:val="auto"/>
        </w:rPr>
        <w:t xml:space="preserve"> täiendatakse lõikega </w:t>
      </w:r>
      <w:r w:rsidR="4D16AD24" w:rsidRPr="534013F5">
        <w:rPr>
          <w:color w:val="auto"/>
        </w:rPr>
        <w:t>3 järgmises</w:t>
      </w:r>
      <w:r w:rsidR="30AAF0BE" w:rsidRPr="534013F5">
        <w:rPr>
          <w:color w:val="auto"/>
        </w:rPr>
        <w:t xml:space="preserve"> sõnastuses:</w:t>
      </w:r>
    </w:p>
    <w:p w14:paraId="534B0ED1" w14:textId="17C577D1" w:rsidR="001A103C" w:rsidRPr="009C7E38" w:rsidRDefault="1481CAF9" w:rsidP="00DA1DE1">
      <w:pPr>
        <w:ind w:left="0" w:right="0" w:firstLine="0"/>
        <w:rPr>
          <w:color w:val="auto"/>
        </w:rPr>
      </w:pPr>
      <w:r w:rsidRPr="009C7E38">
        <w:rPr>
          <w:color w:val="auto"/>
        </w:rPr>
        <w:t>„(3) Käesoleva seaduse § 98</w:t>
      </w:r>
      <w:r w:rsidRPr="009C7E38">
        <w:rPr>
          <w:color w:val="auto"/>
          <w:vertAlign w:val="superscript"/>
        </w:rPr>
        <w:t>7</w:t>
      </w:r>
      <w:r w:rsidRPr="009C7E38">
        <w:rPr>
          <w:color w:val="auto"/>
        </w:rPr>
        <w:t xml:space="preserve"> lõike 2 punktis 2 nimetatud jäätmeveo registreeringus ei märgita veetavaid jäätmekoguseid.“</w:t>
      </w:r>
      <w:r w:rsidR="004954B8">
        <w:rPr>
          <w:color w:val="auto"/>
        </w:rPr>
        <w:t>;</w:t>
      </w:r>
    </w:p>
    <w:p w14:paraId="0C27CD25" w14:textId="057F57C5" w:rsidR="6B280350" w:rsidRPr="009C7E38" w:rsidRDefault="6B280350" w:rsidP="00DA1DE1">
      <w:pPr>
        <w:ind w:left="0" w:right="0" w:firstLine="0"/>
        <w:rPr>
          <w:color w:val="auto"/>
        </w:rPr>
      </w:pPr>
    </w:p>
    <w:p w14:paraId="7B988681" w14:textId="57CD2A90" w:rsidR="0064374F" w:rsidRPr="009C7E38" w:rsidRDefault="68A623B4" w:rsidP="00DA1DE1">
      <w:pPr>
        <w:pStyle w:val="Normaallaadveeb"/>
        <w:spacing w:before="0" w:beforeAutospacing="0" w:after="0" w:afterAutospacing="0"/>
        <w:jc w:val="both"/>
        <w:rPr>
          <w:b/>
          <w:bCs/>
        </w:rPr>
      </w:pPr>
      <w:r w:rsidRPr="534013F5">
        <w:rPr>
          <w:b/>
          <w:bCs/>
        </w:rPr>
        <w:lastRenderedPageBreak/>
        <w:t>16</w:t>
      </w:r>
      <w:r w:rsidR="54D61996" w:rsidRPr="534013F5">
        <w:rPr>
          <w:b/>
          <w:bCs/>
        </w:rPr>
        <w:t>)</w:t>
      </w:r>
      <w:r w:rsidR="5CEE083F">
        <w:t xml:space="preserve"> paragrahvi 110 täiendatakse </w:t>
      </w:r>
      <w:r w:rsidR="4C4293DC">
        <w:t>lõikega</w:t>
      </w:r>
      <w:r w:rsidR="032E5931">
        <w:t xml:space="preserve"> 3 </w:t>
      </w:r>
      <w:r w:rsidR="4C4293DC">
        <w:t>järgmises sõnastuses:</w:t>
      </w:r>
    </w:p>
    <w:p w14:paraId="69A1C0F0" w14:textId="229BB374" w:rsidR="001A103C" w:rsidRPr="002556E4" w:rsidRDefault="273D85F6" w:rsidP="00DA1DE1">
      <w:pPr>
        <w:pStyle w:val="Normaallaadveeb"/>
        <w:spacing w:before="0" w:beforeAutospacing="0" w:after="0" w:afterAutospacing="0"/>
        <w:jc w:val="both"/>
      </w:pPr>
      <w:r w:rsidRPr="009C7E38">
        <w:t>„</w:t>
      </w:r>
      <w:r w:rsidR="04384B08" w:rsidRPr="009C7E38">
        <w:t>(3</w:t>
      </w:r>
      <w:r w:rsidRPr="009C7E38">
        <w:t>)</w:t>
      </w:r>
      <w:r w:rsidR="4F61FB85" w:rsidRPr="009C7E38">
        <w:t xml:space="preserve"> </w:t>
      </w:r>
      <w:r w:rsidR="5C659338" w:rsidRPr="009C7E38">
        <w:t>K</w:t>
      </w:r>
      <w:r w:rsidR="44850764" w:rsidRPr="009C7E38">
        <w:t xml:space="preserve">äesoleva </w:t>
      </w:r>
      <w:r w:rsidR="44850764">
        <w:t>par</w:t>
      </w:r>
      <w:r w:rsidR="7F3066F9">
        <w:t>agrahvi lõikes 1 nimetatud veol</w:t>
      </w:r>
      <w:r w:rsidR="004954B8">
        <w:t>uba</w:t>
      </w:r>
      <w:r w:rsidR="7F3066F9">
        <w:t xml:space="preserve"> </w:t>
      </w:r>
      <w:r w:rsidR="1F6AAA67">
        <w:t>taotle</w:t>
      </w:r>
      <w:r w:rsidR="004954B8">
        <w:t>takse</w:t>
      </w:r>
      <w:r w:rsidR="3B00D2F2">
        <w:t xml:space="preserve"> ning saatedokumen</w:t>
      </w:r>
      <w:r w:rsidR="004954B8">
        <w:t>did</w:t>
      </w:r>
      <w:r w:rsidR="3B00D2F2">
        <w:t xml:space="preserve"> koosta</w:t>
      </w:r>
      <w:r w:rsidR="004954B8">
        <w:t>takse</w:t>
      </w:r>
      <w:r w:rsidR="3B00D2F2">
        <w:t xml:space="preserve"> ja edasta</w:t>
      </w:r>
      <w:r w:rsidR="004954B8">
        <w:t>takse</w:t>
      </w:r>
      <w:r w:rsidR="1F6AAA67">
        <w:t xml:space="preserve"> keskkonnaotsuste infosüsteemi kaud</w:t>
      </w:r>
      <w:r w:rsidR="40768D05">
        <w:t>u</w:t>
      </w:r>
      <w:r w:rsidR="7A553410">
        <w:t>.</w:t>
      </w:r>
      <w:r w:rsidR="40768D05">
        <w:t>“</w:t>
      </w:r>
      <w:r w:rsidR="6D6F61F3">
        <w:t>;</w:t>
      </w:r>
    </w:p>
    <w:p w14:paraId="3467C51D" w14:textId="77777777" w:rsidR="004B1376" w:rsidRPr="002556E4" w:rsidRDefault="004B1376" w:rsidP="00DA1DE1">
      <w:pPr>
        <w:pStyle w:val="Normaallaadveeb"/>
        <w:spacing w:before="0" w:beforeAutospacing="0" w:after="0" w:afterAutospacing="0"/>
        <w:rPr>
          <w:b/>
          <w:bCs/>
        </w:rPr>
      </w:pPr>
    </w:p>
    <w:p w14:paraId="69921673" w14:textId="5D1E0554" w:rsidR="00F52522" w:rsidRPr="002556E4" w:rsidRDefault="571F4971" w:rsidP="00DA1DE1">
      <w:pPr>
        <w:pStyle w:val="Normaallaadveeb"/>
        <w:spacing w:before="0" w:beforeAutospacing="0" w:after="0" w:afterAutospacing="0"/>
      </w:pPr>
      <w:r w:rsidRPr="6753B488">
        <w:rPr>
          <w:b/>
          <w:bCs/>
        </w:rPr>
        <w:t>17</w:t>
      </w:r>
      <w:r w:rsidR="64B7C6ED" w:rsidRPr="6753B488">
        <w:rPr>
          <w:b/>
          <w:bCs/>
        </w:rPr>
        <w:t>)</w:t>
      </w:r>
      <w:r w:rsidR="64B7C6ED">
        <w:t xml:space="preserve"> paragrahv</w:t>
      </w:r>
      <w:r w:rsidR="75FC1250">
        <w:t>i</w:t>
      </w:r>
      <w:r w:rsidR="64B7C6ED">
        <w:t xml:space="preserve"> 114</w:t>
      </w:r>
      <w:r w:rsidR="64B7C6ED" w:rsidRPr="6753B488">
        <w:rPr>
          <w:vertAlign w:val="superscript"/>
        </w:rPr>
        <w:t>1</w:t>
      </w:r>
      <w:r w:rsidR="64B7C6ED">
        <w:t xml:space="preserve"> </w:t>
      </w:r>
      <w:r w:rsidR="310E19FB">
        <w:t>tekst</w:t>
      </w:r>
      <w:r w:rsidR="310E19FB" w:rsidRPr="6753B488">
        <w:rPr>
          <w:vertAlign w:val="superscript"/>
        </w:rPr>
        <w:t xml:space="preserve"> </w:t>
      </w:r>
      <w:r w:rsidR="64B7C6ED">
        <w:t>muudetakse ja sõnastatakse järgmiselt:</w:t>
      </w:r>
    </w:p>
    <w:p w14:paraId="5CE23F6F" w14:textId="7EB221EE" w:rsidR="000618B6" w:rsidRPr="002556E4" w:rsidRDefault="000E1248" w:rsidP="00DA1DE1">
      <w:pPr>
        <w:pStyle w:val="Normaallaadveeb"/>
        <w:spacing w:before="0" w:beforeAutospacing="0" w:after="0" w:afterAutospacing="0"/>
        <w:jc w:val="both"/>
      </w:pPr>
      <w:r>
        <w:t>„</w:t>
      </w:r>
      <w:r w:rsidR="000618B6">
        <w:t xml:space="preserve">(1) </w:t>
      </w:r>
      <w:r w:rsidR="000F5F4A">
        <w:t>Riikidevahelise jäätmesaadetise s</w:t>
      </w:r>
      <w:r w:rsidR="000C74A7">
        <w:t xml:space="preserve">aatmist korraldav isik </w:t>
      </w:r>
      <w:r w:rsidR="00F97C48">
        <w:t>koostab</w:t>
      </w:r>
      <w:r w:rsidR="00335A2A">
        <w:t xml:space="preserve"> vähemalt</w:t>
      </w:r>
      <w:r>
        <w:t xml:space="preserve"> üks päev</w:t>
      </w:r>
      <w:r w:rsidR="003E3E8B">
        <w:t xml:space="preserve"> enne</w:t>
      </w:r>
      <w:r w:rsidR="00D428D2">
        <w:t xml:space="preserve"> saadetise </w:t>
      </w:r>
      <w:r w:rsidR="000A6079">
        <w:t>lähetamise alustami</w:t>
      </w:r>
      <w:del w:id="172" w:author="Inge Mehide - JUSTDIGI" w:date="2025-02-19T16:33:00Z" w16du:dateUtc="2025-02-19T14:33:00Z">
        <w:r w:rsidR="000A6079" w:rsidDel="00FF4BB3">
          <w:delText>se</w:delText>
        </w:r>
      </w:del>
      <w:r w:rsidR="000A6079">
        <w:t xml:space="preserve">st </w:t>
      </w:r>
      <w:r w:rsidR="00F97C48">
        <w:t>keskkonnaotsuste infosüsteemi</w:t>
      </w:r>
      <w:r w:rsidR="000C74A7">
        <w:t xml:space="preserve"> </w:t>
      </w:r>
      <w:r w:rsidR="00F97C48">
        <w:t>kaudu</w:t>
      </w:r>
      <w:r w:rsidR="00D428D2">
        <w:t xml:space="preserve"> Euroopa Parlamendi ja nõukogu määruse (EÜ) nr 1013/2006 artikli 18 lõikes 1 nimetatud jäätmesaadetisega kaasneva ja määruse VII lisale vastava jäätmesaadetise kohta teavet sisaldava dokumendi</w:t>
      </w:r>
      <w:r w:rsidR="00F97C48">
        <w:t>.</w:t>
      </w:r>
    </w:p>
    <w:p w14:paraId="3D770C53" w14:textId="77777777" w:rsidR="00CD2FDF" w:rsidRPr="002556E4" w:rsidRDefault="00CD2FDF" w:rsidP="00DA1DE1">
      <w:pPr>
        <w:pStyle w:val="Normaallaadveeb"/>
        <w:spacing w:before="0" w:beforeAutospacing="0" w:after="0" w:afterAutospacing="0"/>
        <w:jc w:val="both"/>
      </w:pPr>
    </w:p>
    <w:p w14:paraId="49E149ED" w14:textId="12C6C4E7" w:rsidR="00DF18E1" w:rsidRPr="002556E4" w:rsidRDefault="000618B6" w:rsidP="00DA1DE1">
      <w:pPr>
        <w:pStyle w:val="Normaallaadveeb"/>
        <w:spacing w:before="0" w:beforeAutospacing="0" w:after="0" w:afterAutospacing="0"/>
        <w:jc w:val="both"/>
      </w:pPr>
      <w:r w:rsidRPr="002556E4">
        <w:t>(2)</w:t>
      </w:r>
      <w:r w:rsidR="00DF18E1" w:rsidRPr="002556E4">
        <w:t xml:space="preserve"> Käesoleva paragrahvi lõikes 1 nimetatud isik edastab</w:t>
      </w:r>
      <w:r w:rsidR="00F604F1" w:rsidRPr="002556E4">
        <w:t xml:space="preserve"> keskkonnaotsuste infosüsteemi </w:t>
      </w:r>
      <w:r w:rsidR="00A75F0D" w:rsidRPr="002556E4">
        <w:t xml:space="preserve">kaudu </w:t>
      </w:r>
      <w:r w:rsidR="00DF18E1" w:rsidRPr="002556E4">
        <w:t>kolme päeva jooksul pärast jäätmete saabumist jäätmekäitluskohta, kus taaskasutus- või kõrvaldamistoiming toimu</w:t>
      </w:r>
      <w:r w:rsidR="00CD2FDF" w:rsidRPr="002556E4">
        <w:t>b</w:t>
      </w:r>
      <w:r w:rsidR="00D04BBE" w:rsidRPr="002556E4">
        <w:t xml:space="preserve">, </w:t>
      </w:r>
      <w:ins w:id="173" w:author="Inge Mehide - JUSTDIGI" w:date="2025-02-20T09:50:00Z" w16du:dateUtc="2025-02-20T07:50:00Z">
        <w:r w:rsidR="006C50E3" w:rsidRPr="002556E4">
          <w:t>käesoleva paragrahvi lõikes</w:t>
        </w:r>
        <w:r w:rsidR="006C50E3">
          <w:t> </w:t>
        </w:r>
        <w:r w:rsidR="006C50E3" w:rsidRPr="002556E4">
          <w:t>1 nimetatud saatedokumendi</w:t>
        </w:r>
        <w:r w:rsidR="00160094">
          <w:t xml:space="preserve">, mille on </w:t>
        </w:r>
      </w:ins>
      <w:ins w:id="174" w:author="Inge Mehide - JUSTDIGI" w:date="2025-02-20T09:51:00Z" w16du:dateUtc="2025-02-20T07:51:00Z">
        <w:r w:rsidR="00AB41E9">
          <w:t xml:space="preserve">kinnitanud </w:t>
        </w:r>
      </w:ins>
      <w:r w:rsidR="00BD70A1" w:rsidRPr="002556E4">
        <w:t>jäätmete vastuvõtja</w:t>
      </w:r>
      <w:del w:id="175" w:author="Inge Mehide - JUSTDIGI" w:date="2025-02-20T09:51:00Z" w16du:dateUtc="2025-02-20T07:51:00Z">
        <w:r w:rsidR="00BD70A1" w:rsidRPr="002556E4" w:rsidDel="00AB41E9">
          <w:delText xml:space="preserve"> </w:delText>
        </w:r>
        <w:r w:rsidR="0081770D" w:rsidRPr="002556E4" w:rsidDel="00AB41E9">
          <w:delText>kinnitatud</w:delText>
        </w:r>
        <w:r w:rsidR="00E66BF4" w:rsidRPr="002556E4" w:rsidDel="00AB41E9">
          <w:delText xml:space="preserve"> </w:delText>
        </w:r>
      </w:del>
      <w:del w:id="176" w:author="Inge Mehide - JUSTDIGI" w:date="2025-02-20T09:50:00Z" w16du:dateUtc="2025-02-20T07:50:00Z">
        <w:r w:rsidR="00E66BF4" w:rsidRPr="002556E4" w:rsidDel="006C50E3">
          <w:delText>käesoleva paragrahvi</w:delText>
        </w:r>
        <w:r w:rsidR="00DF18E1" w:rsidRPr="002556E4" w:rsidDel="006C50E3">
          <w:delText xml:space="preserve"> </w:delText>
        </w:r>
        <w:r w:rsidR="006E1CCB" w:rsidRPr="002556E4" w:rsidDel="006C50E3">
          <w:delText>lõikes</w:delText>
        </w:r>
        <w:r w:rsidR="00E85052" w:rsidDel="006C50E3">
          <w:delText> </w:delText>
        </w:r>
        <w:r w:rsidR="006E1CCB" w:rsidRPr="002556E4" w:rsidDel="006C50E3">
          <w:delText>1 nimetatud saa</w:delText>
        </w:r>
        <w:r w:rsidR="006C3C70" w:rsidRPr="002556E4" w:rsidDel="006C50E3">
          <w:delText>tedokumendi</w:delText>
        </w:r>
      </w:del>
      <w:r w:rsidR="006C3C70" w:rsidRPr="002556E4">
        <w:t>.</w:t>
      </w:r>
    </w:p>
    <w:p w14:paraId="24E564AE" w14:textId="77777777" w:rsidR="00BE723A" w:rsidRPr="002556E4" w:rsidRDefault="00BE723A" w:rsidP="00DA1DE1">
      <w:pPr>
        <w:pStyle w:val="Normaallaadveeb"/>
        <w:spacing w:before="0" w:beforeAutospacing="0" w:after="0" w:afterAutospacing="0"/>
        <w:jc w:val="both"/>
      </w:pPr>
    </w:p>
    <w:p w14:paraId="08DD4F45" w14:textId="6595D914" w:rsidR="00BA4170" w:rsidRPr="002556E4" w:rsidRDefault="000618B6" w:rsidP="00DA1DE1">
      <w:pPr>
        <w:pStyle w:val="Normaallaadveeb"/>
        <w:spacing w:before="0" w:beforeAutospacing="0" w:after="0" w:afterAutospacing="0"/>
        <w:jc w:val="both"/>
      </w:pPr>
      <w:r>
        <w:t>(3)</w:t>
      </w:r>
      <w:r w:rsidR="00E34791">
        <w:t xml:space="preserve"> </w:t>
      </w:r>
      <w:r w:rsidR="00BA4170">
        <w:t>Riikidevahelise jäätmesaadetise vastuvõtja Eestis</w:t>
      </w:r>
      <w:r w:rsidR="00BA4170" w:rsidRPr="534013F5">
        <w:rPr>
          <w:b/>
          <w:bCs/>
        </w:rPr>
        <w:t xml:space="preserve"> </w:t>
      </w:r>
      <w:r w:rsidR="00BA4170">
        <w:t xml:space="preserve">peab esitama keskkonnaotsuste infosüsteemi kaudu </w:t>
      </w:r>
      <w:r w:rsidR="00765D0A">
        <w:t>kahe töö</w:t>
      </w:r>
      <w:r w:rsidR="00BA4170">
        <w:t>päeva jooksul pärast jäätmete saabumist jäätmekäitluskohta, kus taaskasutus- või kõrvaldamistoiming toimub, Euroopa Parlamendi ja nõukogu määruse (EÜ) nr 1013/2006 artikli 18 lõikes 1 nimetatud jäätmesaadetisega kaasneva ja määruse VII lisale vastava jäätmesaadetise kohta teavet sisaldava dokumendi.</w:t>
      </w:r>
      <w:r w:rsidR="007C5BA8">
        <w:t>“</w:t>
      </w:r>
      <w:r w:rsidR="00893108">
        <w:t>;</w:t>
      </w:r>
    </w:p>
    <w:p w14:paraId="0A6EAD1B" w14:textId="77777777" w:rsidR="00950B59" w:rsidRPr="002556E4" w:rsidRDefault="00950B59" w:rsidP="00DA1DE1">
      <w:pPr>
        <w:pStyle w:val="Normaallaadveeb"/>
        <w:spacing w:before="0" w:beforeAutospacing="0" w:after="0" w:afterAutospacing="0"/>
        <w:jc w:val="both"/>
      </w:pPr>
    </w:p>
    <w:p w14:paraId="315D1451" w14:textId="3837AEFB" w:rsidR="00F20E40" w:rsidRPr="002556E4" w:rsidRDefault="0771E634" w:rsidP="00DA1DE1">
      <w:pPr>
        <w:ind w:left="0" w:right="0" w:firstLine="0"/>
        <w:rPr>
          <w:color w:val="auto"/>
        </w:rPr>
      </w:pPr>
      <w:r w:rsidRPr="534013F5">
        <w:rPr>
          <w:b/>
          <w:bCs/>
          <w:color w:val="auto"/>
        </w:rPr>
        <w:t>18</w:t>
      </w:r>
      <w:r w:rsidR="2A81A9CC" w:rsidRPr="534013F5">
        <w:rPr>
          <w:b/>
          <w:bCs/>
          <w:color w:val="auto"/>
        </w:rPr>
        <w:t>)</w:t>
      </w:r>
      <w:r w:rsidR="2A81A9CC" w:rsidRPr="534013F5">
        <w:rPr>
          <w:color w:val="auto"/>
        </w:rPr>
        <w:t xml:space="preserve"> </w:t>
      </w:r>
      <w:r w:rsidR="1EC8175B" w:rsidRPr="534013F5">
        <w:rPr>
          <w:color w:val="auto"/>
        </w:rPr>
        <w:t>p</w:t>
      </w:r>
      <w:r w:rsidR="2A81A9CC" w:rsidRPr="534013F5">
        <w:rPr>
          <w:color w:val="auto"/>
        </w:rPr>
        <w:t>aragrahv</w:t>
      </w:r>
      <w:commentRangeStart w:id="177"/>
      <w:ins w:id="178" w:author="Inge Mehide - JUSTDIGI" w:date="2025-02-20T09:52:00Z" w16du:dateUtc="2025-02-20T07:52:00Z">
        <w:r w:rsidR="00516A82">
          <w:rPr>
            <w:color w:val="auto"/>
          </w:rPr>
          <w:t>i</w:t>
        </w:r>
      </w:ins>
      <w:commentRangeEnd w:id="177"/>
      <w:ins w:id="179" w:author="Inge Mehide - JUSTDIGI" w:date="2025-02-20T09:53:00Z" w16du:dateUtc="2025-02-20T07:53:00Z">
        <w:r w:rsidR="00EA4DD1">
          <w:rPr>
            <w:rStyle w:val="Kommentaariviide"/>
          </w:rPr>
          <w:commentReference w:id="177"/>
        </w:r>
      </w:ins>
      <w:r w:rsidR="2A81A9CC" w:rsidRPr="534013F5">
        <w:rPr>
          <w:color w:val="auto"/>
        </w:rPr>
        <w:t xml:space="preserve"> 120</w:t>
      </w:r>
      <w:r w:rsidR="2A81A9CC" w:rsidRPr="534013F5">
        <w:rPr>
          <w:color w:val="auto"/>
          <w:vertAlign w:val="superscript"/>
        </w:rPr>
        <w:t>1</w:t>
      </w:r>
      <w:r w:rsidR="2A81A9CC" w:rsidRPr="534013F5">
        <w:rPr>
          <w:color w:val="auto"/>
        </w:rPr>
        <w:t xml:space="preserve"> </w:t>
      </w:r>
      <w:r w:rsidR="63FA14C7" w:rsidRPr="534013F5">
        <w:rPr>
          <w:color w:val="auto"/>
        </w:rPr>
        <w:t xml:space="preserve">lõige 1 </w:t>
      </w:r>
      <w:r w:rsidR="2A81A9CC" w:rsidRPr="534013F5">
        <w:rPr>
          <w:color w:val="auto"/>
        </w:rPr>
        <w:t>muudetakse ja sõnastatakse järgmiselt:</w:t>
      </w:r>
    </w:p>
    <w:p w14:paraId="5B84084A" w14:textId="43269FAF" w:rsidR="00F20E40" w:rsidRPr="002556E4" w:rsidRDefault="59A72348" w:rsidP="00DA1DE1">
      <w:pPr>
        <w:ind w:left="0" w:right="0" w:firstLine="0"/>
        <w:rPr>
          <w:color w:val="auto"/>
        </w:rPr>
      </w:pPr>
      <w:r w:rsidRPr="6753B488">
        <w:rPr>
          <w:color w:val="auto"/>
        </w:rPr>
        <w:t>„</w:t>
      </w:r>
      <w:r w:rsidR="240A1340" w:rsidRPr="6753B488">
        <w:rPr>
          <w:color w:val="auto"/>
        </w:rPr>
        <w:t>(1) Jäätmete käitlemise eest jäätmeloata, kui luba on nõutav, või loa nõudeid rikkudes –</w:t>
      </w:r>
      <w:r w:rsidR="0C0F2306" w:rsidRPr="6753B488">
        <w:rPr>
          <w:color w:val="auto"/>
        </w:rPr>
        <w:t xml:space="preserve"> </w:t>
      </w:r>
      <w:r w:rsidR="240A1340" w:rsidRPr="6753B488">
        <w:rPr>
          <w:color w:val="auto"/>
        </w:rPr>
        <w:t>karistatakse rahatrahviga kuni 300 trahviühikut.</w:t>
      </w:r>
      <w:r w:rsidR="5C695F82" w:rsidRPr="6753B488">
        <w:rPr>
          <w:color w:val="auto"/>
        </w:rPr>
        <w:t>”;</w:t>
      </w:r>
    </w:p>
    <w:p w14:paraId="7045B799" w14:textId="77777777" w:rsidR="00940FFD" w:rsidRDefault="00940FFD" w:rsidP="00DA1DE1">
      <w:pPr>
        <w:ind w:left="0" w:right="0" w:firstLine="0"/>
        <w:rPr>
          <w:b/>
          <w:bCs/>
          <w:color w:val="auto"/>
        </w:rPr>
      </w:pPr>
    </w:p>
    <w:p w14:paraId="37423630" w14:textId="1866CC68" w:rsidR="00473422" w:rsidRPr="002556E4" w:rsidRDefault="1A1FB1E9" w:rsidP="00DA1DE1">
      <w:pPr>
        <w:ind w:left="0" w:right="0" w:firstLine="0"/>
        <w:rPr>
          <w:color w:val="auto"/>
        </w:rPr>
      </w:pPr>
      <w:r w:rsidRPr="534013F5">
        <w:rPr>
          <w:b/>
          <w:bCs/>
          <w:color w:val="auto"/>
        </w:rPr>
        <w:t>19</w:t>
      </w:r>
      <w:r w:rsidR="1315D68F" w:rsidRPr="534013F5">
        <w:rPr>
          <w:b/>
          <w:bCs/>
          <w:color w:val="auto"/>
        </w:rPr>
        <w:t>)</w:t>
      </w:r>
      <w:r w:rsidR="1315D68F" w:rsidRPr="534013F5">
        <w:rPr>
          <w:color w:val="auto"/>
        </w:rPr>
        <w:t xml:space="preserve"> p</w:t>
      </w:r>
      <w:r w:rsidR="2A81A9CC" w:rsidRPr="534013F5">
        <w:rPr>
          <w:color w:val="auto"/>
        </w:rPr>
        <w:t>aragrahv</w:t>
      </w:r>
      <w:r w:rsidR="009A338C">
        <w:rPr>
          <w:color w:val="auto"/>
        </w:rPr>
        <w:t>i</w:t>
      </w:r>
      <w:r w:rsidR="2A81A9CC" w:rsidRPr="534013F5">
        <w:rPr>
          <w:color w:val="auto"/>
        </w:rPr>
        <w:t xml:space="preserve"> 127 </w:t>
      </w:r>
      <w:r w:rsidR="009A338C">
        <w:rPr>
          <w:color w:val="auto"/>
        </w:rPr>
        <w:t xml:space="preserve">tekst </w:t>
      </w:r>
      <w:r w:rsidR="2A81A9CC" w:rsidRPr="534013F5">
        <w:rPr>
          <w:color w:val="auto"/>
        </w:rPr>
        <w:t xml:space="preserve">muudetakse ja sõnastatakse </w:t>
      </w:r>
      <w:r w:rsidR="5EA11D11" w:rsidRPr="534013F5">
        <w:rPr>
          <w:color w:val="auto"/>
        </w:rPr>
        <w:t>järgmiselt:</w:t>
      </w:r>
    </w:p>
    <w:p w14:paraId="5031DEAB" w14:textId="60FB2E88" w:rsidR="00F20E40" w:rsidRPr="002556E4" w:rsidRDefault="00F20E40" w:rsidP="00DA1DE1">
      <w:pPr>
        <w:ind w:left="0" w:right="0" w:firstLine="0"/>
        <w:rPr>
          <w:color w:val="auto"/>
        </w:rPr>
      </w:pPr>
      <w:r w:rsidRPr="6C19D36D">
        <w:rPr>
          <w:color w:val="auto"/>
        </w:rPr>
        <w:t>„(1) Käesoleva seaduse §-des 120–120</w:t>
      </w:r>
      <w:r w:rsidRPr="6C19D36D">
        <w:rPr>
          <w:color w:val="auto"/>
          <w:vertAlign w:val="superscript"/>
        </w:rPr>
        <w:t>2</w:t>
      </w:r>
      <w:r w:rsidRPr="6C19D36D">
        <w:rPr>
          <w:color w:val="auto"/>
        </w:rPr>
        <w:t>, 120</w:t>
      </w:r>
      <w:r w:rsidRPr="6C19D36D">
        <w:rPr>
          <w:color w:val="auto"/>
          <w:vertAlign w:val="superscript"/>
        </w:rPr>
        <w:t>4</w:t>
      </w:r>
      <w:r w:rsidRPr="6C19D36D">
        <w:rPr>
          <w:color w:val="auto"/>
        </w:rPr>
        <w:t>, 120</w:t>
      </w:r>
      <w:r w:rsidRPr="6C19D36D">
        <w:rPr>
          <w:color w:val="auto"/>
          <w:vertAlign w:val="superscript"/>
        </w:rPr>
        <w:t>5</w:t>
      </w:r>
      <w:r w:rsidRPr="6C19D36D">
        <w:rPr>
          <w:color w:val="auto"/>
        </w:rPr>
        <w:t>, 122, 124, 124</w:t>
      </w:r>
      <w:r w:rsidRPr="6C19D36D">
        <w:rPr>
          <w:color w:val="auto"/>
          <w:vertAlign w:val="superscript"/>
        </w:rPr>
        <w:t>5</w:t>
      </w:r>
      <w:r w:rsidRPr="6C19D36D">
        <w:rPr>
          <w:color w:val="auto"/>
        </w:rPr>
        <w:t>, 124</w:t>
      </w:r>
      <w:r w:rsidRPr="6C19D36D">
        <w:rPr>
          <w:color w:val="auto"/>
          <w:vertAlign w:val="superscript"/>
        </w:rPr>
        <w:t>6</w:t>
      </w:r>
      <w:r w:rsidRPr="6C19D36D">
        <w:rPr>
          <w:color w:val="auto"/>
        </w:rPr>
        <w:t>, 126, 126</w:t>
      </w:r>
      <w:r w:rsidRPr="6C19D36D">
        <w:rPr>
          <w:color w:val="auto"/>
          <w:vertAlign w:val="superscript"/>
        </w:rPr>
        <w:t>2</w:t>
      </w:r>
      <w:r w:rsidRPr="6C19D36D">
        <w:rPr>
          <w:color w:val="auto"/>
        </w:rPr>
        <w:t>, 126</w:t>
      </w:r>
      <w:r w:rsidRPr="6C19D36D">
        <w:rPr>
          <w:color w:val="auto"/>
          <w:vertAlign w:val="superscript"/>
        </w:rPr>
        <w:t>4</w:t>
      </w:r>
      <w:r w:rsidRPr="6C19D36D">
        <w:rPr>
          <w:color w:val="auto"/>
        </w:rPr>
        <w:t>, 126</w:t>
      </w:r>
      <w:r w:rsidRPr="6C19D36D">
        <w:rPr>
          <w:color w:val="auto"/>
          <w:vertAlign w:val="superscript"/>
        </w:rPr>
        <w:t>5</w:t>
      </w:r>
      <w:r w:rsidRPr="6C19D36D">
        <w:rPr>
          <w:color w:val="auto"/>
        </w:rPr>
        <w:t>, 126</w:t>
      </w:r>
      <w:r w:rsidRPr="6C19D36D">
        <w:rPr>
          <w:color w:val="auto"/>
          <w:vertAlign w:val="superscript"/>
        </w:rPr>
        <w:t>8</w:t>
      </w:r>
      <w:r w:rsidR="00A300FC">
        <w:rPr>
          <w:color w:val="auto"/>
        </w:rPr>
        <w:t xml:space="preserve"> ja </w:t>
      </w:r>
      <w:r w:rsidRPr="6C19D36D">
        <w:rPr>
          <w:color w:val="auto"/>
        </w:rPr>
        <w:t>126</w:t>
      </w:r>
      <w:r w:rsidRPr="6C19D36D">
        <w:rPr>
          <w:color w:val="auto"/>
          <w:vertAlign w:val="superscript"/>
        </w:rPr>
        <w:t>10</w:t>
      </w:r>
      <w:r w:rsidRPr="6C19D36D">
        <w:rPr>
          <w:color w:val="auto"/>
        </w:rPr>
        <w:t xml:space="preserve"> nimetatud väärtegude kohtuväline </w:t>
      </w:r>
      <w:proofErr w:type="spellStart"/>
      <w:r w:rsidRPr="6C19D36D">
        <w:rPr>
          <w:color w:val="auto"/>
        </w:rPr>
        <w:t>menetleja</w:t>
      </w:r>
      <w:proofErr w:type="spellEnd"/>
      <w:r w:rsidRPr="6C19D36D">
        <w:rPr>
          <w:color w:val="auto"/>
        </w:rPr>
        <w:t xml:space="preserve"> on Keskkonnaamet.</w:t>
      </w:r>
    </w:p>
    <w:p w14:paraId="3B3DBA02" w14:textId="2C8ABF74" w:rsidR="00664C7A" w:rsidRDefault="00664C7A" w:rsidP="00DA1DE1">
      <w:pPr>
        <w:ind w:left="0" w:right="0" w:firstLine="0"/>
        <w:rPr>
          <w:color w:val="auto"/>
        </w:rPr>
      </w:pPr>
    </w:p>
    <w:p w14:paraId="5AFB0876" w14:textId="302F89F0" w:rsidR="00DD6B98" w:rsidRPr="002556E4" w:rsidRDefault="00F20E40" w:rsidP="00DA1DE1">
      <w:pPr>
        <w:ind w:left="0" w:right="0" w:firstLine="0"/>
        <w:rPr>
          <w:color w:val="auto"/>
        </w:rPr>
      </w:pPr>
      <w:r w:rsidRPr="6C19D36D">
        <w:rPr>
          <w:color w:val="auto"/>
        </w:rPr>
        <w:t>(2) Käesoleva seaduse §-</w:t>
      </w:r>
      <w:ins w:id="180" w:author="Inge Mehide - JUSTDIGI" w:date="2025-02-20T10:02:00Z" w16du:dateUtc="2025-02-20T08:02:00Z">
        <w:r w:rsidR="006F22EE">
          <w:rPr>
            <w:color w:val="auto"/>
          </w:rPr>
          <w:t>de</w:t>
        </w:r>
      </w:ins>
      <w:r w:rsidRPr="6C19D36D">
        <w:rPr>
          <w:color w:val="auto"/>
        </w:rPr>
        <w:t xml:space="preserve">s 120, </w:t>
      </w:r>
      <w:del w:id="181" w:author="Inge Mehide - JUSTDIGI" w:date="2025-02-20T10:02:00Z" w16du:dateUtc="2025-02-20T08:02:00Z">
        <w:r w:rsidR="00BF1B0D" w:rsidRPr="6C19D36D" w:rsidDel="006F22EE">
          <w:rPr>
            <w:color w:val="auto"/>
          </w:rPr>
          <w:delText>§</w:delText>
        </w:r>
        <w:r w:rsidR="00BF1B0D" w:rsidDel="006F22EE">
          <w:rPr>
            <w:color w:val="auto"/>
          </w:rPr>
          <w:delText xml:space="preserve"> </w:delText>
        </w:r>
      </w:del>
      <w:r w:rsidRPr="6C19D36D">
        <w:rPr>
          <w:color w:val="auto"/>
        </w:rPr>
        <w:t>120</w:t>
      </w:r>
      <w:r w:rsidRPr="6C19D36D">
        <w:rPr>
          <w:color w:val="auto"/>
          <w:vertAlign w:val="superscript"/>
        </w:rPr>
        <w:t>1</w:t>
      </w:r>
      <w:r w:rsidRPr="6C19D36D">
        <w:rPr>
          <w:color w:val="auto"/>
        </w:rPr>
        <w:t xml:space="preserve">, </w:t>
      </w:r>
      <w:del w:id="182" w:author="Inge Mehide - JUSTDIGI" w:date="2025-02-20T10:02:00Z" w16du:dateUtc="2025-02-20T08:02:00Z">
        <w:r w:rsidR="00BF1B0D" w:rsidRPr="6C19D36D" w:rsidDel="006F22EE">
          <w:rPr>
            <w:color w:val="auto"/>
          </w:rPr>
          <w:delText>§</w:delText>
        </w:r>
        <w:r w:rsidR="00BF1B0D" w:rsidDel="006F22EE">
          <w:rPr>
            <w:color w:val="auto"/>
          </w:rPr>
          <w:delText xml:space="preserve">-des </w:delText>
        </w:r>
      </w:del>
      <w:r w:rsidRPr="6C19D36D">
        <w:rPr>
          <w:color w:val="auto"/>
        </w:rPr>
        <w:t>120</w:t>
      </w:r>
      <w:r w:rsidRPr="6C19D36D">
        <w:rPr>
          <w:color w:val="auto"/>
          <w:vertAlign w:val="superscript"/>
        </w:rPr>
        <w:t>2</w:t>
      </w:r>
      <w:r w:rsidRPr="6C19D36D">
        <w:rPr>
          <w:color w:val="auto"/>
        </w:rPr>
        <w:t xml:space="preserve">, </w:t>
      </w:r>
      <w:commentRangeStart w:id="183"/>
      <w:r w:rsidRPr="6C19D36D">
        <w:rPr>
          <w:color w:val="auto"/>
        </w:rPr>
        <w:t>120</w:t>
      </w:r>
      <w:r w:rsidRPr="6C19D36D">
        <w:rPr>
          <w:color w:val="auto"/>
          <w:vertAlign w:val="superscript"/>
        </w:rPr>
        <w:t>7</w:t>
      </w:r>
      <w:commentRangeEnd w:id="183"/>
      <w:r w:rsidR="00E10620">
        <w:rPr>
          <w:rStyle w:val="Kommentaariviide"/>
        </w:rPr>
        <w:commentReference w:id="183"/>
      </w:r>
      <w:r w:rsidRPr="6C19D36D">
        <w:rPr>
          <w:color w:val="auto"/>
        </w:rPr>
        <w:t>, 126</w:t>
      </w:r>
      <w:r w:rsidR="009F419F" w:rsidRPr="6C19D36D">
        <w:rPr>
          <w:color w:val="auto"/>
        </w:rPr>
        <w:t xml:space="preserve"> ja</w:t>
      </w:r>
      <w:r w:rsidRPr="6C19D36D">
        <w:rPr>
          <w:color w:val="auto"/>
        </w:rPr>
        <w:t xml:space="preserve"> 126</w:t>
      </w:r>
      <w:r w:rsidRPr="6C19D36D">
        <w:rPr>
          <w:color w:val="auto"/>
          <w:vertAlign w:val="superscript"/>
        </w:rPr>
        <w:t>4</w:t>
      </w:r>
      <w:r w:rsidRPr="6C19D36D">
        <w:rPr>
          <w:color w:val="auto"/>
        </w:rPr>
        <w:t xml:space="preserve"> </w:t>
      </w:r>
      <w:r w:rsidR="00BF1B0D">
        <w:rPr>
          <w:color w:val="auto"/>
        </w:rPr>
        <w:t>nimetatud</w:t>
      </w:r>
      <w:r w:rsidRPr="6C19D36D">
        <w:rPr>
          <w:color w:val="auto"/>
        </w:rPr>
        <w:t xml:space="preserve"> väärtegude kohtuväline </w:t>
      </w:r>
      <w:proofErr w:type="spellStart"/>
      <w:r w:rsidRPr="6C19D36D">
        <w:rPr>
          <w:color w:val="auto"/>
        </w:rPr>
        <w:t>menetleja</w:t>
      </w:r>
      <w:proofErr w:type="spellEnd"/>
      <w:r w:rsidRPr="6C19D36D">
        <w:rPr>
          <w:color w:val="auto"/>
        </w:rPr>
        <w:t xml:space="preserve"> on </w:t>
      </w:r>
      <w:r w:rsidR="00DE7971">
        <w:rPr>
          <w:color w:val="auto"/>
        </w:rPr>
        <w:t>ka</w:t>
      </w:r>
      <w:r w:rsidRPr="6C19D36D">
        <w:rPr>
          <w:color w:val="auto"/>
        </w:rPr>
        <w:t xml:space="preserve"> valla- või linnavalitsus.</w:t>
      </w:r>
    </w:p>
    <w:p w14:paraId="3E3C8583" w14:textId="2374B78E" w:rsidR="00664C7A" w:rsidRDefault="00664C7A" w:rsidP="00DA1DE1">
      <w:pPr>
        <w:ind w:left="0" w:right="0" w:firstLine="0"/>
        <w:rPr>
          <w:color w:val="auto"/>
        </w:rPr>
      </w:pPr>
    </w:p>
    <w:p w14:paraId="17B077BB" w14:textId="16210F14" w:rsidR="00F20E40" w:rsidRPr="002556E4" w:rsidRDefault="00F20E40" w:rsidP="00DA1DE1">
      <w:pPr>
        <w:ind w:left="0" w:right="0" w:firstLine="0"/>
        <w:rPr>
          <w:color w:val="auto"/>
        </w:rPr>
      </w:pPr>
      <w:r w:rsidRPr="6C19D36D">
        <w:rPr>
          <w:color w:val="auto"/>
        </w:rPr>
        <w:t>(3) Käesoleva seaduse §-s 126</w:t>
      </w:r>
      <w:r w:rsidRPr="6C19D36D">
        <w:rPr>
          <w:color w:val="auto"/>
          <w:vertAlign w:val="superscript"/>
        </w:rPr>
        <w:t>5</w:t>
      </w:r>
      <w:r w:rsidRPr="6C19D36D">
        <w:rPr>
          <w:color w:val="auto"/>
        </w:rPr>
        <w:t xml:space="preserve"> </w:t>
      </w:r>
      <w:r w:rsidR="00BF1B0D">
        <w:rPr>
          <w:color w:val="auto"/>
        </w:rPr>
        <w:t xml:space="preserve">nimetatud </w:t>
      </w:r>
      <w:r w:rsidRPr="6C19D36D">
        <w:rPr>
          <w:color w:val="auto"/>
        </w:rPr>
        <w:t>väärte</w:t>
      </w:r>
      <w:r w:rsidR="00BF1B0D">
        <w:rPr>
          <w:color w:val="auto"/>
        </w:rPr>
        <w:t>o</w:t>
      </w:r>
      <w:r w:rsidRPr="6C19D36D">
        <w:rPr>
          <w:color w:val="auto"/>
        </w:rPr>
        <w:t xml:space="preserve"> kohtuväline </w:t>
      </w:r>
      <w:proofErr w:type="spellStart"/>
      <w:r w:rsidRPr="6C19D36D">
        <w:rPr>
          <w:color w:val="auto"/>
        </w:rPr>
        <w:t>menetleja</w:t>
      </w:r>
      <w:proofErr w:type="spellEnd"/>
      <w:r w:rsidRPr="6C19D36D">
        <w:rPr>
          <w:color w:val="auto"/>
        </w:rPr>
        <w:t xml:space="preserve"> on </w:t>
      </w:r>
      <w:r w:rsidR="00DE7971">
        <w:rPr>
          <w:color w:val="auto"/>
        </w:rPr>
        <w:t>ka</w:t>
      </w:r>
      <w:r w:rsidRPr="6C19D36D">
        <w:rPr>
          <w:color w:val="auto"/>
        </w:rPr>
        <w:t xml:space="preserve"> Politsei- ja Piirivalveamet.</w:t>
      </w:r>
    </w:p>
    <w:p w14:paraId="0E9F4C9C" w14:textId="72023BFC" w:rsidR="00664C7A" w:rsidRDefault="00664C7A" w:rsidP="00DA1DE1">
      <w:pPr>
        <w:ind w:left="0" w:right="0" w:firstLine="0"/>
        <w:rPr>
          <w:color w:val="auto"/>
        </w:rPr>
      </w:pPr>
    </w:p>
    <w:p w14:paraId="67EE0FD5" w14:textId="2D84E6A6" w:rsidR="00F20E40" w:rsidRPr="002556E4" w:rsidRDefault="00F20E40" w:rsidP="00DA1DE1">
      <w:pPr>
        <w:ind w:left="0" w:right="0" w:firstLine="0"/>
        <w:rPr>
          <w:color w:val="auto"/>
        </w:rPr>
      </w:pPr>
      <w:r w:rsidRPr="6C19D36D">
        <w:rPr>
          <w:color w:val="auto"/>
        </w:rPr>
        <w:t>(4) Käesoleva seaduse §-des 120</w:t>
      </w:r>
      <w:r w:rsidRPr="6C19D36D">
        <w:rPr>
          <w:color w:val="auto"/>
          <w:vertAlign w:val="superscript"/>
        </w:rPr>
        <w:t>4</w:t>
      </w:r>
      <w:r w:rsidRPr="6C19D36D">
        <w:rPr>
          <w:color w:val="auto"/>
        </w:rPr>
        <w:t>, 120</w:t>
      </w:r>
      <w:r w:rsidRPr="6C19D36D">
        <w:rPr>
          <w:color w:val="auto"/>
          <w:vertAlign w:val="superscript"/>
        </w:rPr>
        <w:t>5</w:t>
      </w:r>
      <w:r w:rsidRPr="6C19D36D">
        <w:rPr>
          <w:color w:val="auto"/>
        </w:rPr>
        <w:t xml:space="preserve"> ja 122 nimetatud väärte</w:t>
      </w:r>
      <w:r w:rsidR="00BF1B0D">
        <w:rPr>
          <w:color w:val="auto"/>
        </w:rPr>
        <w:t>gude</w:t>
      </w:r>
      <w:r w:rsidRPr="6C19D36D">
        <w:rPr>
          <w:color w:val="auto"/>
        </w:rPr>
        <w:t xml:space="preserve"> kohtuväline </w:t>
      </w:r>
      <w:proofErr w:type="spellStart"/>
      <w:r w:rsidRPr="6C19D36D">
        <w:rPr>
          <w:color w:val="auto"/>
        </w:rPr>
        <w:t>menetleja</w:t>
      </w:r>
      <w:proofErr w:type="spellEnd"/>
      <w:r w:rsidRPr="6C19D36D">
        <w:rPr>
          <w:color w:val="auto"/>
        </w:rPr>
        <w:t xml:space="preserve"> on ka Maksu- ja Tolliamet.</w:t>
      </w:r>
    </w:p>
    <w:p w14:paraId="1EF7F516" w14:textId="2A885058" w:rsidR="00664C7A" w:rsidRDefault="00664C7A" w:rsidP="00DA1DE1">
      <w:pPr>
        <w:ind w:left="0" w:right="0" w:firstLine="0"/>
        <w:rPr>
          <w:color w:val="auto"/>
        </w:rPr>
      </w:pPr>
    </w:p>
    <w:p w14:paraId="29D0C5E9" w14:textId="5337D133" w:rsidR="00F20E40" w:rsidRPr="002556E4" w:rsidRDefault="00F20E40" w:rsidP="00DA1DE1">
      <w:pPr>
        <w:ind w:left="0" w:right="0" w:firstLine="0"/>
        <w:rPr>
          <w:color w:val="auto"/>
        </w:rPr>
      </w:pPr>
      <w:r w:rsidRPr="6C19D36D">
        <w:rPr>
          <w:color w:val="auto"/>
        </w:rPr>
        <w:t>(5) Käesoleva seaduse §-des 122 ja 124</w:t>
      </w:r>
      <w:r w:rsidRPr="6C19D36D">
        <w:rPr>
          <w:color w:val="auto"/>
          <w:vertAlign w:val="superscript"/>
        </w:rPr>
        <w:t>6</w:t>
      </w:r>
      <w:r w:rsidRPr="6C19D36D">
        <w:rPr>
          <w:color w:val="auto"/>
        </w:rPr>
        <w:t xml:space="preserve"> nimetatud väärtegude kohtuväline </w:t>
      </w:r>
      <w:proofErr w:type="spellStart"/>
      <w:r w:rsidRPr="6C19D36D">
        <w:rPr>
          <w:color w:val="auto"/>
        </w:rPr>
        <w:t>menetleja</w:t>
      </w:r>
      <w:proofErr w:type="spellEnd"/>
      <w:r w:rsidRPr="6C19D36D">
        <w:rPr>
          <w:color w:val="auto"/>
        </w:rPr>
        <w:t xml:space="preserve"> on ka Tarbijakai</w:t>
      </w:r>
      <w:r w:rsidR="0E7389F8" w:rsidRPr="6C19D36D">
        <w:rPr>
          <w:color w:val="auto"/>
        </w:rPr>
        <w:t>tse ja Tehnilise Järelevalve Amet</w:t>
      </w:r>
      <w:r w:rsidR="002E5DEE" w:rsidRPr="6C19D36D">
        <w:rPr>
          <w:color w:val="auto"/>
        </w:rPr>
        <w:t>.</w:t>
      </w:r>
    </w:p>
    <w:p w14:paraId="7F9FFBFD" w14:textId="1338A71D" w:rsidR="00664C7A" w:rsidRDefault="00664C7A" w:rsidP="00DA1DE1">
      <w:pPr>
        <w:ind w:left="0" w:right="0" w:firstLine="0"/>
        <w:rPr>
          <w:color w:val="202020"/>
        </w:rPr>
      </w:pPr>
    </w:p>
    <w:p w14:paraId="32E2427C" w14:textId="1FA7C3C5" w:rsidR="00F20E40" w:rsidRPr="002556E4" w:rsidRDefault="7E7AC76C" w:rsidP="00DA1DE1">
      <w:pPr>
        <w:ind w:left="0" w:right="0" w:firstLine="0"/>
        <w:rPr>
          <w:color w:val="auto"/>
        </w:rPr>
      </w:pPr>
      <w:r w:rsidRPr="6C19D36D">
        <w:rPr>
          <w:color w:val="202020"/>
        </w:rPr>
        <w:t>(6) Käesoleva seaduse §-s 126</w:t>
      </w:r>
      <w:r w:rsidRPr="6C19D36D">
        <w:rPr>
          <w:color w:val="202020"/>
          <w:vertAlign w:val="superscript"/>
        </w:rPr>
        <w:t>10</w:t>
      </w:r>
      <w:r w:rsidRPr="6C19D36D">
        <w:rPr>
          <w:color w:val="202020"/>
        </w:rPr>
        <w:t xml:space="preserve"> nimetatud väärteo kohtuväline </w:t>
      </w:r>
      <w:proofErr w:type="spellStart"/>
      <w:r w:rsidRPr="6C19D36D">
        <w:rPr>
          <w:color w:val="202020"/>
        </w:rPr>
        <w:t>menetleja</w:t>
      </w:r>
      <w:proofErr w:type="spellEnd"/>
      <w:r w:rsidRPr="6C19D36D">
        <w:rPr>
          <w:color w:val="202020"/>
        </w:rPr>
        <w:t xml:space="preserve"> on ka Päästeamet.</w:t>
      </w:r>
    </w:p>
    <w:p w14:paraId="21905B5A" w14:textId="288D19B7" w:rsidR="00664C7A" w:rsidRDefault="00664C7A" w:rsidP="00DA1DE1">
      <w:pPr>
        <w:ind w:left="0" w:right="0" w:firstLine="0"/>
        <w:rPr>
          <w:color w:val="auto"/>
        </w:rPr>
      </w:pPr>
    </w:p>
    <w:p w14:paraId="616F4034" w14:textId="4EC8764F" w:rsidR="009C53BD" w:rsidRDefault="00F20E40" w:rsidP="00DA1DE1">
      <w:pPr>
        <w:ind w:left="0" w:right="0" w:firstLine="0"/>
        <w:rPr>
          <w:color w:val="auto"/>
        </w:rPr>
      </w:pPr>
      <w:r w:rsidRPr="0B344771">
        <w:rPr>
          <w:color w:val="auto"/>
        </w:rPr>
        <w:t>(</w:t>
      </w:r>
      <w:r w:rsidR="2087B630" w:rsidRPr="0B344771">
        <w:rPr>
          <w:color w:val="auto"/>
        </w:rPr>
        <w:t>7)</w:t>
      </w:r>
      <w:r w:rsidRPr="0B344771">
        <w:rPr>
          <w:color w:val="auto"/>
        </w:rPr>
        <w:t xml:space="preserve"> Käesoleva seaduse §-s 124 nimetatud väärteo aegumise tähtaeg on </w:t>
      </w:r>
      <w:r w:rsidRPr="008A5E90">
        <w:rPr>
          <w:color w:val="auto"/>
        </w:rPr>
        <w:t>neli aastat</w:t>
      </w:r>
      <w:r w:rsidRPr="0B344771">
        <w:rPr>
          <w:color w:val="auto"/>
        </w:rPr>
        <w:t>.“</w:t>
      </w:r>
      <w:r w:rsidR="00AF3AED" w:rsidRPr="0B344771">
        <w:rPr>
          <w:color w:val="auto"/>
        </w:rPr>
        <w:t>;</w:t>
      </w:r>
    </w:p>
    <w:p w14:paraId="2CF38455" w14:textId="77777777" w:rsidR="00AF3AED" w:rsidRDefault="00AF3AED" w:rsidP="00DA1DE1">
      <w:pPr>
        <w:ind w:left="0" w:right="0" w:firstLine="0"/>
        <w:rPr>
          <w:color w:val="auto"/>
        </w:rPr>
      </w:pPr>
    </w:p>
    <w:p w14:paraId="34FD7381" w14:textId="77777777" w:rsidR="00D23ABE" w:rsidRDefault="00D23ABE" w:rsidP="00DA1DE1">
      <w:pPr>
        <w:ind w:left="0" w:right="0" w:firstLine="0"/>
        <w:rPr>
          <w:color w:val="auto"/>
        </w:rPr>
      </w:pPr>
    </w:p>
    <w:p w14:paraId="4BF1CDF6" w14:textId="5209FD35" w:rsidR="00AF3AED" w:rsidRDefault="77650FEE" w:rsidP="00DA1DE1">
      <w:pPr>
        <w:ind w:left="0" w:right="0" w:firstLine="0"/>
        <w:rPr>
          <w:color w:val="auto"/>
        </w:rPr>
      </w:pPr>
      <w:r w:rsidRPr="534013F5">
        <w:rPr>
          <w:b/>
          <w:bCs/>
          <w:color w:val="auto"/>
        </w:rPr>
        <w:t>20</w:t>
      </w:r>
      <w:r w:rsidR="2C83D51B" w:rsidRPr="534013F5">
        <w:rPr>
          <w:b/>
          <w:bCs/>
          <w:color w:val="auto"/>
        </w:rPr>
        <w:t>)</w:t>
      </w:r>
      <w:r w:rsidR="2C83D51B" w:rsidRPr="534013F5">
        <w:rPr>
          <w:color w:val="auto"/>
        </w:rPr>
        <w:t xml:space="preserve"> </w:t>
      </w:r>
      <w:r w:rsidR="313AEFE9" w:rsidRPr="534013F5">
        <w:rPr>
          <w:color w:val="auto"/>
        </w:rPr>
        <w:t xml:space="preserve">seadust täiendatakse </w:t>
      </w:r>
      <w:r w:rsidR="1F7FD976" w:rsidRPr="534013F5">
        <w:rPr>
          <w:color w:val="auto"/>
        </w:rPr>
        <w:t>§-</w:t>
      </w:r>
      <w:r w:rsidR="1828BEE4" w:rsidRPr="534013F5">
        <w:rPr>
          <w:color w:val="auto"/>
        </w:rPr>
        <w:t>de</w:t>
      </w:r>
      <w:r w:rsidR="313AEFE9" w:rsidRPr="534013F5">
        <w:rPr>
          <w:color w:val="auto"/>
        </w:rPr>
        <w:t>ga 136</w:t>
      </w:r>
      <w:r w:rsidR="31548834" w:rsidRPr="534013F5">
        <w:rPr>
          <w:color w:val="auto"/>
          <w:vertAlign w:val="superscript"/>
        </w:rPr>
        <w:t>23</w:t>
      </w:r>
      <w:r w:rsidR="313AEFE9" w:rsidRPr="534013F5">
        <w:rPr>
          <w:color w:val="auto"/>
        </w:rPr>
        <w:t xml:space="preserve"> </w:t>
      </w:r>
      <w:r w:rsidR="1828BEE4" w:rsidRPr="534013F5">
        <w:rPr>
          <w:color w:val="auto"/>
        </w:rPr>
        <w:t>ja 136</w:t>
      </w:r>
      <w:r w:rsidR="31548834" w:rsidRPr="534013F5">
        <w:rPr>
          <w:color w:val="auto"/>
          <w:vertAlign w:val="superscript"/>
        </w:rPr>
        <w:t>24</w:t>
      </w:r>
      <w:r w:rsidR="1828BEE4" w:rsidRPr="534013F5">
        <w:rPr>
          <w:color w:val="auto"/>
        </w:rPr>
        <w:t xml:space="preserve"> </w:t>
      </w:r>
      <w:r w:rsidR="313AEFE9" w:rsidRPr="534013F5">
        <w:rPr>
          <w:color w:val="auto"/>
        </w:rPr>
        <w:t>järgmises sõnastuses:</w:t>
      </w:r>
    </w:p>
    <w:p w14:paraId="616AD9D2" w14:textId="12F4F192" w:rsidR="00692241" w:rsidRDefault="00C0524F" w:rsidP="00DA1DE1">
      <w:pPr>
        <w:ind w:left="0" w:right="0" w:firstLine="0"/>
        <w:rPr>
          <w:b/>
          <w:bCs/>
          <w:color w:val="auto"/>
        </w:rPr>
      </w:pPr>
      <w:r w:rsidRPr="0B344771">
        <w:rPr>
          <w:color w:val="auto"/>
        </w:rPr>
        <w:t>„</w:t>
      </w:r>
      <w:r w:rsidR="000F33CD" w:rsidRPr="00BF3D89">
        <w:rPr>
          <w:b/>
          <w:bCs/>
          <w:color w:val="auto"/>
        </w:rPr>
        <w:t>§</w:t>
      </w:r>
      <w:r w:rsidR="000F33CD" w:rsidRPr="0B344771">
        <w:rPr>
          <w:color w:val="auto"/>
        </w:rPr>
        <w:t xml:space="preserve"> </w:t>
      </w:r>
      <w:r w:rsidR="000F33CD" w:rsidRPr="0B344771">
        <w:rPr>
          <w:b/>
          <w:bCs/>
          <w:color w:val="auto"/>
        </w:rPr>
        <w:t>136</w:t>
      </w:r>
      <w:r w:rsidR="001A6739">
        <w:rPr>
          <w:b/>
          <w:bCs/>
          <w:color w:val="auto"/>
          <w:vertAlign w:val="superscript"/>
        </w:rPr>
        <w:t>23</w:t>
      </w:r>
      <w:r w:rsidR="000F33CD" w:rsidRPr="0B344771">
        <w:rPr>
          <w:b/>
          <w:bCs/>
          <w:color w:val="auto"/>
        </w:rPr>
        <w:t xml:space="preserve">. </w:t>
      </w:r>
      <w:r w:rsidR="001A6739">
        <w:rPr>
          <w:b/>
          <w:bCs/>
          <w:color w:val="auto"/>
        </w:rPr>
        <w:t>Biojäätmete tekkekohalt liigiti kogumisest taotluse alusel vabastamise rak</w:t>
      </w:r>
      <w:r w:rsidR="00FC4DD9">
        <w:rPr>
          <w:b/>
          <w:bCs/>
          <w:color w:val="auto"/>
        </w:rPr>
        <w:t>e</w:t>
      </w:r>
      <w:r w:rsidR="001A6739">
        <w:rPr>
          <w:b/>
          <w:bCs/>
          <w:color w:val="auto"/>
        </w:rPr>
        <w:t>ndumine</w:t>
      </w:r>
    </w:p>
    <w:p w14:paraId="4BDE6F67" w14:textId="77777777" w:rsidR="00692241" w:rsidRDefault="00692241" w:rsidP="00DA1DE1">
      <w:pPr>
        <w:ind w:left="0" w:right="0" w:firstLine="0"/>
        <w:rPr>
          <w:b/>
          <w:bCs/>
          <w:color w:val="auto"/>
        </w:rPr>
      </w:pPr>
    </w:p>
    <w:p w14:paraId="5EDBD78A" w14:textId="0B17153B" w:rsidR="00692241" w:rsidRDefault="00692241" w:rsidP="00DA1DE1">
      <w:pPr>
        <w:ind w:left="0" w:right="0" w:firstLine="0"/>
        <w:rPr>
          <w:color w:val="auto"/>
        </w:rPr>
      </w:pPr>
      <w:r w:rsidRPr="535C23CF">
        <w:rPr>
          <w:color w:val="auto"/>
        </w:rPr>
        <w:lastRenderedPageBreak/>
        <w:t xml:space="preserve">Enne 2025. aasta 1. septembrit antud </w:t>
      </w:r>
      <w:del w:id="184" w:author="Inge Mehide - JUSTDIGI" w:date="2025-02-20T11:40:00Z" w16du:dateUtc="2025-02-20T09:40:00Z">
        <w:r w:rsidRPr="535C23CF" w:rsidDel="002F199F">
          <w:rPr>
            <w:color w:val="auto"/>
          </w:rPr>
          <w:delText xml:space="preserve">vabastused </w:delText>
        </w:r>
      </w:del>
      <w:proofErr w:type="spellStart"/>
      <w:r w:rsidRPr="535C23CF">
        <w:rPr>
          <w:color w:val="auto"/>
        </w:rPr>
        <w:t>biojäätmete</w:t>
      </w:r>
      <w:proofErr w:type="spellEnd"/>
      <w:r w:rsidRPr="535C23CF">
        <w:rPr>
          <w:color w:val="auto"/>
        </w:rPr>
        <w:t xml:space="preserve"> </w:t>
      </w:r>
      <w:ins w:id="185" w:author="Inge Mehide - JUSTDIGI" w:date="2025-02-20T11:40:00Z" w16du:dateUtc="2025-02-20T09:40:00Z">
        <w:r w:rsidR="002F199F" w:rsidRPr="535C23CF">
          <w:rPr>
            <w:color w:val="auto"/>
          </w:rPr>
          <w:t>tekkekohalt</w:t>
        </w:r>
        <w:r w:rsidR="002F199F">
          <w:rPr>
            <w:color w:val="auto"/>
          </w:rPr>
          <w:t xml:space="preserve"> </w:t>
        </w:r>
      </w:ins>
      <w:r w:rsidRPr="535C23CF">
        <w:rPr>
          <w:color w:val="auto"/>
        </w:rPr>
        <w:t>liigiti kogumise</w:t>
      </w:r>
      <w:del w:id="186" w:author="Inge Mehide - JUSTDIGI" w:date="2025-02-20T11:40:00Z" w16du:dateUtc="2025-02-20T09:40:00Z">
        <w:r w:rsidRPr="535C23CF" w:rsidDel="002F199F">
          <w:rPr>
            <w:color w:val="auto"/>
          </w:rPr>
          <w:delText>st</w:delText>
        </w:r>
      </w:del>
      <w:r w:rsidRPr="535C23CF">
        <w:rPr>
          <w:color w:val="auto"/>
        </w:rPr>
        <w:t xml:space="preserve"> </w:t>
      </w:r>
      <w:del w:id="187" w:author="Inge Mehide - JUSTDIGI" w:date="2025-02-20T11:39:00Z" w16du:dateUtc="2025-02-20T09:39:00Z">
        <w:r w:rsidRPr="535C23CF" w:rsidDel="002F199F">
          <w:rPr>
            <w:color w:val="auto"/>
          </w:rPr>
          <w:delText>tekkekohalt</w:delText>
        </w:r>
      </w:del>
      <w:ins w:id="188" w:author="Inge Mehide - JUSTDIGI" w:date="2025-02-20T11:40:00Z" w16du:dateUtc="2025-02-20T09:40:00Z">
        <w:r w:rsidR="00AE7121" w:rsidRPr="535C23CF">
          <w:rPr>
            <w:color w:val="auto"/>
          </w:rPr>
          <w:t>vabastused</w:t>
        </w:r>
      </w:ins>
      <w:r w:rsidRPr="535C23CF">
        <w:rPr>
          <w:color w:val="auto"/>
        </w:rPr>
        <w:t xml:space="preserve">, mis on kantud jäätmevaldajate registrisse, kehtivad edasi kohaliku omavalitsuse üksuse määratud kujul. Kui </w:t>
      </w:r>
      <w:proofErr w:type="spellStart"/>
      <w:r w:rsidRPr="535C23CF">
        <w:rPr>
          <w:color w:val="auto"/>
        </w:rPr>
        <w:t>biojäätmete</w:t>
      </w:r>
      <w:proofErr w:type="spellEnd"/>
      <w:r w:rsidRPr="535C23CF">
        <w:rPr>
          <w:color w:val="auto"/>
        </w:rPr>
        <w:t xml:space="preserve"> tekkekohal ringlusse võtmine ja </w:t>
      </w:r>
      <w:del w:id="189" w:author="Inge Mehide - JUSTDIGI" w:date="2025-02-20T11:41:00Z" w16du:dateUtc="2025-02-20T09:41:00Z">
        <w:r w:rsidRPr="535C23CF" w:rsidDel="00DD782A">
          <w:rPr>
            <w:color w:val="auto"/>
          </w:rPr>
          <w:delText xml:space="preserve">vabastus </w:delText>
        </w:r>
      </w:del>
      <w:proofErr w:type="spellStart"/>
      <w:r w:rsidRPr="535C23CF">
        <w:rPr>
          <w:color w:val="auto"/>
        </w:rPr>
        <w:t>biojäätmete</w:t>
      </w:r>
      <w:proofErr w:type="spellEnd"/>
      <w:r w:rsidRPr="535C23CF">
        <w:rPr>
          <w:color w:val="auto"/>
        </w:rPr>
        <w:t xml:space="preserve"> </w:t>
      </w:r>
      <w:ins w:id="190" w:author="Inge Mehide - JUSTDIGI" w:date="2025-02-20T11:41:00Z" w16du:dateUtc="2025-02-20T09:41:00Z">
        <w:r w:rsidR="00DD782A" w:rsidRPr="535C23CF">
          <w:rPr>
            <w:color w:val="auto"/>
          </w:rPr>
          <w:t xml:space="preserve">tekkekohalt </w:t>
        </w:r>
      </w:ins>
      <w:r w:rsidRPr="535C23CF">
        <w:rPr>
          <w:color w:val="auto"/>
        </w:rPr>
        <w:t>liigiti kogumise</w:t>
      </w:r>
      <w:del w:id="191" w:author="Inge Mehide - JUSTDIGI" w:date="2025-02-20T11:41:00Z" w16du:dateUtc="2025-02-20T09:41:00Z">
        <w:r w:rsidRPr="535C23CF" w:rsidDel="00DD782A">
          <w:rPr>
            <w:color w:val="auto"/>
          </w:rPr>
          <w:delText>st</w:delText>
        </w:r>
      </w:del>
      <w:r w:rsidRPr="535C23CF">
        <w:rPr>
          <w:color w:val="auto"/>
        </w:rPr>
        <w:t xml:space="preserve"> </w:t>
      </w:r>
      <w:del w:id="192" w:author="Inge Mehide - JUSTDIGI" w:date="2025-02-20T11:41:00Z" w16du:dateUtc="2025-02-20T09:41:00Z">
        <w:r w:rsidRPr="535C23CF" w:rsidDel="00DD782A">
          <w:rPr>
            <w:color w:val="auto"/>
          </w:rPr>
          <w:delText xml:space="preserve">tekkekohalt </w:delText>
        </w:r>
      </w:del>
      <w:ins w:id="193" w:author="Inge Mehide - JUSTDIGI" w:date="2025-02-20T11:41:00Z" w16du:dateUtc="2025-02-20T09:41:00Z">
        <w:r w:rsidR="00DD782A" w:rsidRPr="535C23CF">
          <w:rPr>
            <w:color w:val="auto"/>
          </w:rPr>
          <w:t xml:space="preserve">vabastus </w:t>
        </w:r>
      </w:ins>
      <w:r w:rsidRPr="535C23CF">
        <w:rPr>
          <w:color w:val="auto"/>
        </w:rPr>
        <w:t xml:space="preserve">ei ole korraldatud taotluse alusel ega kantud jäätmevaldajate registrisse, peab kohaliku omavalitsuse üksus </w:t>
      </w:r>
      <w:bookmarkStart w:id="194" w:name="_Hlk181392940"/>
      <w:r w:rsidRPr="535C23CF">
        <w:rPr>
          <w:color w:val="auto"/>
        </w:rPr>
        <w:t xml:space="preserve">korraldama </w:t>
      </w:r>
      <w:del w:id="195" w:author="Inge Mehide - JUSTDIGI" w:date="2025-02-20T11:45:00Z" w16du:dateUtc="2025-02-20T09:45:00Z">
        <w:r w:rsidRPr="535C23CF" w:rsidDel="00FF5A2A">
          <w:rPr>
            <w:color w:val="auto"/>
          </w:rPr>
          <w:delText xml:space="preserve">vabastuse andmise </w:delText>
        </w:r>
      </w:del>
      <w:proofErr w:type="spellStart"/>
      <w:r w:rsidRPr="535C23CF">
        <w:rPr>
          <w:color w:val="auto"/>
        </w:rPr>
        <w:t>biojäätmete</w:t>
      </w:r>
      <w:proofErr w:type="spellEnd"/>
      <w:r w:rsidRPr="535C23CF">
        <w:rPr>
          <w:color w:val="auto"/>
        </w:rPr>
        <w:t xml:space="preserve"> </w:t>
      </w:r>
      <w:ins w:id="196" w:author="Inge Mehide - JUSTDIGI" w:date="2025-02-20T11:45:00Z" w16du:dateUtc="2025-02-20T09:45:00Z">
        <w:r w:rsidR="00FF5A2A" w:rsidRPr="535C23CF">
          <w:rPr>
            <w:color w:val="auto"/>
          </w:rPr>
          <w:t xml:space="preserve">tekkekohalt </w:t>
        </w:r>
      </w:ins>
      <w:r w:rsidRPr="535C23CF">
        <w:rPr>
          <w:color w:val="auto"/>
        </w:rPr>
        <w:t>liigiti kogumise</w:t>
      </w:r>
      <w:ins w:id="197" w:author="Inge Mehide - JUSTDIGI" w:date="2025-02-20T16:00:00Z" w16du:dateUtc="2025-02-20T14:00:00Z">
        <w:r w:rsidR="00737912">
          <w:rPr>
            <w:color w:val="auto"/>
          </w:rPr>
          <w:t xml:space="preserve"> </w:t>
        </w:r>
      </w:ins>
      <w:del w:id="198" w:author="Inge Mehide - JUSTDIGI" w:date="2025-02-20T11:45:00Z" w16du:dateUtc="2025-02-20T09:45:00Z">
        <w:r w:rsidRPr="535C23CF" w:rsidDel="00FF5A2A">
          <w:rPr>
            <w:color w:val="auto"/>
          </w:rPr>
          <w:delText xml:space="preserve">st tekkekohalt </w:delText>
        </w:r>
      </w:del>
      <w:ins w:id="199" w:author="Inge Mehide - JUSTDIGI" w:date="2025-02-20T11:45:00Z" w16du:dateUtc="2025-02-20T09:45:00Z">
        <w:r w:rsidR="00FF5A2A" w:rsidRPr="535C23CF">
          <w:rPr>
            <w:color w:val="auto"/>
          </w:rPr>
          <w:t xml:space="preserve">vabastuse andmise </w:t>
        </w:r>
      </w:ins>
      <w:r w:rsidRPr="535C23CF">
        <w:rPr>
          <w:color w:val="auto"/>
        </w:rPr>
        <w:t xml:space="preserve">vastavalt käesoleva seaduse § 31 lõigetele </w:t>
      </w:r>
      <w:bookmarkStart w:id="200" w:name="_Hlk181391279"/>
      <w:r w:rsidRPr="535C23CF">
        <w:rPr>
          <w:color w:val="auto"/>
        </w:rPr>
        <w:t>4</w:t>
      </w:r>
      <w:r w:rsidRPr="535C23CF">
        <w:rPr>
          <w:color w:val="auto"/>
          <w:vertAlign w:val="superscript"/>
        </w:rPr>
        <w:t>1</w:t>
      </w:r>
      <w:r w:rsidRPr="535C23CF">
        <w:rPr>
          <w:color w:val="auto"/>
        </w:rPr>
        <w:t>–4</w:t>
      </w:r>
      <w:r w:rsidRPr="535C23CF">
        <w:rPr>
          <w:color w:val="auto"/>
          <w:vertAlign w:val="superscript"/>
        </w:rPr>
        <w:t>3</w:t>
      </w:r>
      <w:r w:rsidRPr="535C23CF">
        <w:rPr>
          <w:color w:val="auto"/>
        </w:rPr>
        <w:t xml:space="preserve"> </w:t>
      </w:r>
      <w:bookmarkEnd w:id="200"/>
      <w:r w:rsidRPr="535C23CF">
        <w:rPr>
          <w:color w:val="auto"/>
        </w:rPr>
        <w:t>hiljemalt 2026. aasta 1.</w:t>
      </w:r>
      <w:r w:rsidR="008A5E90" w:rsidRPr="535C23CF">
        <w:rPr>
          <w:color w:val="auto"/>
        </w:rPr>
        <w:t> </w:t>
      </w:r>
      <w:r w:rsidRPr="535C23CF">
        <w:rPr>
          <w:color w:val="auto"/>
        </w:rPr>
        <w:t>septembriks.</w:t>
      </w:r>
      <w:bookmarkEnd w:id="194"/>
    </w:p>
    <w:p w14:paraId="3E36D17B" w14:textId="77777777" w:rsidR="00692241" w:rsidRPr="00692241" w:rsidRDefault="00692241" w:rsidP="00DA1DE1">
      <w:pPr>
        <w:ind w:left="0" w:right="0" w:firstLine="0"/>
        <w:rPr>
          <w:color w:val="auto"/>
        </w:rPr>
      </w:pPr>
    </w:p>
    <w:p w14:paraId="48E9B187" w14:textId="686EE5D7" w:rsidR="00C0524F" w:rsidRPr="00C0524F" w:rsidRDefault="00E7417D" w:rsidP="00DA1DE1">
      <w:pPr>
        <w:ind w:left="0" w:right="0" w:firstLine="0"/>
        <w:rPr>
          <w:color w:val="auto"/>
        </w:rPr>
      </w:pPr>
      <w:r w:rsidRPr="00E7417D">
        <w:rPr>
          <w:b/>
          <w:bCs/>
          <w:color w:val="auto"/>
        </w:rPr>
        <w:t xml:space="preserve">§ </w:t>
      </w:r>
      <w:r w:rsidR="001A6739" w:rsidRPr="00E7417D">
        <w:rPr>
          <w:b/>
          <w:bCs/>
          <w:color w:val="auto"/>
        </w:rPr>
        <w:t>136</w:t>
      </w:r>
      <w:r w:rsidR="001A6739" w:rsidRPr="00E7417D">
        <w:rPr>
          <w:b/>
          <w:bCs/>
          <w:color w:val="auto"/>
          <w:vertAlign w:val="superscript"/>
        </w:rPr>
        <w:t>24</w:t>
      </w:r>
      <w:r w:rsidR="001A6739" w:rsidRPr="00E7417D">
        <w:rPr>
          <w:b/>
          <w:bCs/>
          <w:color w:val="auto"/>
        </w:rPr>
        <w:t>.</w:t>
      </w:r>
      <w:r w:rsidR="001A6739" w:rsidRPr="008A5E90">
        <w:rPr>
          <w:color w:val="auto"/>
        </w:rPr>
        <w:t xml:space="preserve"> </w:t>
      </w:r>
      <w:r w:rsidR="00C0524F" w:rsidRPr="0B344771">
        <w:rPr>
          <w:b/>
          <w:bCs/>
          <w:color w:val="auto"/>
        </w:rPr>
        <w:t xml:space="preserve">Enne 2025. aasta 1. </w:t>
      </w:r>
      <w:r w:rsidR="00985F63" w:rsidRPr="0B344771">
        <w:rPr>
          <w:b/>
          <w:bCs/>
          <w:color w:val="auto"/>
        </w:rPr>
        <w:t>septembrit</w:t>
      </w:r>
      <w:r w:rsidR="00C0524F" w:rsidRPr="0B344771">
        <w:rPr>
          <w:b/>
          <w:bCs/>
          <w:color w:val="auto"/>
        </w:rPr>
        <w:t xml:space="preserve"> antud jäätmekäitleja registreeringu kehtivus ning pooleliolevate taotluste menetluse lõpetamine</w:t>
      </w:r>
    </w:p>
    <w:p w14:paraId="2541BF4F" w14:textId="77777777" w:rsidR="00BB37AB" w:rsidRDefault="00BB37AB" w:rsidP="00DA1DE1">
      <w:pPr>
        <w:ind w:left="0" w:right="0" w:firstLine="0"/>
        <w:rPr>
          <w:color w:val="auto"/>
        </w:rPr>
      </w:pPr>
    </w:p>
    <w:p w14:paraId="42B9487C" w14:textId="3F62C469" w:rsidR="004B7312" w:rsidRDefault="004B7312" w:rsidP="00DA1DE1">
      <w:pPr>
        <w:ind w:left="0" w:right="0" w:firstLine="0"/>
        <w:rPr>
          <w:color w:val="auto"/>
        </w:rPr>
      </w:pPr>
      <w:r w:rsidRPr="0B344771">
        <w:rPr>
          <w:color w:val="auto"/>
        </w:rPr>
        <w:t xml:space="preserve">(1) </w:t>
      </w:r>
      <w:r w:rsidR="00C0524F" w:rsidRPr="0B344771">
        <w:rPr>
          <w:color w:val="auto"/>
        </w:rPr>
        <w:t xml:space="preserve">Enne 2025. aasta 1. </w:t>
      </w:r>
      <w:r w:rsidR="00985F63" w:rsidRPr="0B344771">
        <w:rPr>
          <w:color w:val="auto"/>
        </w:rPr>
        <w:t>septembrit</w:t>
      </w:r>
      <w:r w:rsidR="00C0524F" w:rsidRPr="0B344771">
        <w:rPr>
          <w:color w:val="auto"/>
        </w:rPr>
        <w:t xml:space="preserve"> antud tähtajaline jäätmekäitleja registreeri</w:t>
      </w:r>
      <w:r w:rsidRPr="0B344771">
        <w:rPr>
          <w:color w:val="auto"/>
        </w:rPr>
        <w:t>ng</w:t>
      </w:r>
      <w:r w:rsidR="00C0524F" w:rsidRPr="0B344771">
        <w:rPr>
          <w:color w:val="auto"/>
        </w:rPr>
        <w:t xml:space="preserve"> kehtib kuni selle muutmise, kehtetuks tunnistamise või selles märgitud kehtivusaja lõpuni.</w:t>
      </w:r>
    </w:p>
    <w:p w14:paraId="40723D49" w14:textId="1ADEBF23" w:rsidR="0B344771" w:rsidRDefault="0B344771" w:rsidP="00DA1DE1">
      <w:pPr>
        <w:ind w:left="0"/>
        <w:rPr>
          <w:color w:val="auto"/>
        </w:rPr>
      </w:pPr>
    </w:p>
    <w:p w14:paraId="45F62E76" w14:textId="235B0775" w:rsidR="002A13CD" w:rsidRPr="002556E4" w:rsidRDefault="004B7312" w:rsidP="00DA1DE1">
      <w:pPr>
        <w:ind w:left="0"/>
        <w:rPr>
          <w:color w:val="auto"/>
        </w:rPr>
      </w:pPr>
      <w:r w:rsidRPr="0B344771">
        <w:rPr>
          <w:color w:val="auto"/>
        </w:rPr>
        <w:t xml:space="preserve">(2) Enne 2025. aasta 1. </w:t>
      </w:r>
      <w:r w:rsidR="00985F63" w:rsidRPr="0B344771">
        <w:rPr>
          <w:color w:val="auto"/>
        </w:rPr>
        <w:t>septembrit</w:t>
      </w:r>
      <w:r w:rsidRPr="0B344771">
        <w:rPr>
          <w:color w:val="auto"/>
        </w:rPr>
        <w:t xml:space="preserve"> esitatud jäätmekäitleja registreeringu taotlust menetletakse käesolevas seaduses sätestatu kohaselt.</w:t>
      </w:r>
      <w:r w:rsidR="000F33CD" w:rsidRPr="0B344771">
        <w:rPr>
          <w:color w:val="auto"/>
        </w:rPr>
        <w:t>“</w:t>
      </w:r>
      <w:r w:rsidR="00710135">
        <w:rPr>
          <w:color w:val="auto"/>
        </w:rPr>
        <w:t>.</w:t>
      </w:r>
    </w:p>
    <w:p w14:paraId="693899C4" w14:textId="77777777" w:rsidR="001436D0" w:rsidRPr="002556E4" w:rsidRDefault="001436D0" w:rsidP="00DA1DE1">
      <w:pPr>
        <w:ind w:left="0" w:firstLine="0"/>
        <w:rPr>
          <w:szCs w:val="24"/>
        </w:rPr>
      </w:pPr>
    </w:p>
    <w:p w14:paraId="381D0CFD" w14:textId="3B092761" w:rsidR="001801E6" w:rsidRPr="002556E4" w:rsidRDefault="001801E6" w:rsidP="00DA1DE1">
      <w:pPr>
        <w:pStyle w:val="Pealkiri1"/>
        <w:spacing w:after="0" w:line="240" w:lineRule="auto"/>
        <w:ind w:left="0"/>
        <w:rPr>
          <w:bCs/>
          <w:color w:val="auto"/>
          <w:szCs w:val="24"/>
        </w:rPr>
      </w:pPr>
      <w:r w:rsidRPr="002556E4">
        <w:rPr>
          <w:bCs/>
          <w:color w:val="auto"/>
          <w:szCs w:val="24"/>
        </w:rPr>
        <w:t>§ 4. Keskkonnamõju</w:t>
      </w:r>
      <w:r w:rsidR="00623755" w:rsidRPr="002556E4">
        <w:rPr>
          <w:bCs/>
          <w:color w:val="auto"/>
          <w:szCs w:val="24"/>
        </w:rPr>
        <w:t xml:space="preserve"> </w:t>
      </w:r>
      <w:r w:rsidRPr="002556E4">
        <w:rPr>
          <w:bCs/>
          <w:color w:val="auto"/>
          <w:szCs w:val="24"/>
        </w:rPr>
        <w:t xml:space="preserve">hindamise ja </w:t>
      </w:r>
      <w:r w:rsidR="00623755" w:rsidRPr="002556E4">
        <w:rPr>
          <w:bCs/>
          <w:color w:val="auto"/>
          <w:szCs w:val="24"/>
        </w:rPr>
        <w:t>keskkonnajuhtimi</w:t>
      </w:r>
      <w:r w:rsidR="3F228795" w:rsidRPr="002556E4">
        <w:rPr>
          <w:bCs/>
          <w:color w:val="auto"/>
          <w:szCs w:val="24"/>
        </w:rPr>
        <w:t>s</w:t>
      </w:r>
      <w:r w:rsidR="00623755" w:rsidRPr="002556E4">
        <w:rPr>
          <w:bCs/>
          <w:color w:val="auto"/>
          <w:szCs w:val="24"/>
        </w:rPr>
        <w:t>süsteemi seaduse muutmine</w:t>
      </w:r>
    </w:p>
    <w:p w14:paraId="15A6B277" w14:textId="77777777" w:rsidR="00623755" w:rsidRPr="002556E4" w:rsidRDefault="00623755" w:rsidP="00DA1DE1">
      <w:pPr>
        <w:ind w:left="0"/>
      </w:pPr>
    </w:p>
    <w:p w14:paraId="69B2EB10" w14:textId="4D626961" w:rsidR="00662AA4" w:rsidRPr="002556E4" w:rsidRDefault="60EDC146" w:rsidP="00DA1DE1">
      <w:pPr>
        <w:ind w:left="0" w:right="0"/>
        <w:rPr>
          <w:color w:val="auto"/>
        </w:rPr>
      </w:pPr>
      <w:bookmarkStart w:id="201" w:name="_Hlk179370733"/>
      <w:r w:rsidRPr="3A6FEF89">
        <w:rPr>
          <w:color w:val="auto"/>
        </w:rPr>
        <w:t>Keskkonnamõju hindamise ja keskkonnajuhtimis</w:t>
      </w:r>
      <w:r w:rsidR="7FF41BCA" w:rsidRPr="3A6FEF89">
        <w:rPr>
          <w:color w:val="auto"/>
        </w:rPr>
        <w:t>s</w:t>
      </w:r>
      <w:r w:rsidRPr="3A6FEF89">
        <w:rPr>
          <w:color w:val="auto"/>
        </w:rPr>
        <w:t xml:space="preserve">üsteemi seaduse </w:t>
      </w:r>
      <w:commentRangeStart w:id="202"/>
      <w:r w:rsidR="51BA067A">
        <w:t xml:space="preserve">§ </w:t>
      </w:r>
      <w:r w:rsidR="1F6FF58B">
        <w:t>6 punkt 17</w:t>
      </w:r>
      <w:r w:rsidR="1F6FF58B" w:rsidRPr="3A6FEF89">
        <w:rPr>
          <w:vertAlign w:val="superscript"/>
        </w:rPr>
        <w:t>1</w:t>
      </w:r>
      <w:commentRangeEnd w:id="202"/>
      <w:r w:rsidR="28A395F6">
        <w:rPr>
          <w:rStyle w:val="Kommentaariviide"/>
        </w:rPr>
        <w:commentReference w:id="202"/>
      </w:r>
      <w:r w:rsidR="1F6FF58B">
        <w:t xml:space="preserve"> muudetakse ja sõnastatakse järgmiselt:</w:t>
      </w:r>
    </w:p>
    <w:bookmarkEnd w:id="201"/>
    <w:p w14:paraId="3D5E9A39" w14:textId="157263A2" w:rsidR="00623755" w:rsidRPr="002556E4" w:rsidRDefault="00662AA4" w:rsidP="00DA1DE1">
      <w:pPr>
        <w:ind w:left="0"/>
        <w:rPr>
          <w:szCs w:val="24"/>
        </w:rPr>
      </w:pPr>
      <w:r w:rsidRPr="002556E4">
        <w:rPr>
          <w:szCs w:val="24"/>
        </w:rPr>
        <w:t>„17</w:t>
      </w:r>
      <w:r w:rsidRPr="002556E4">
        <w:rPr>
          <w:szCs w:val="24"/>
          <w:vertAlign w:val="superscript"/>
        </w:rPr>
        <w:t>1</w:t>
      </w:r>
      <w:r w:rsidRPr="002556E4">
        <w:rPr>
          <w:szCs w:val="24"/>
        </w:rPr>
        <w:t xml:space="preserve">) </w:t>
      </w:r>
      <w:r w:rsidR="00394869" w:rsidRPr="002556E4">
        <w:rPr>
          <w:szCs w:val="24"/>
        </w:rPr>
        <w:t xml:space="preserve">merre </w:t>
      </w:r>
      <w:proofErr w:type="spellStart"/>
      <w:r w:rsidR="00394869" w:rsidRPr="002556E4">
        <w:rPr>
          <w:szCs w:val="24"/>
        </w:rPr>
        <w:t>kaadamine</w:t>
      </w:r>
      <w:proofErr w:type="spellEnd"/>
      <w:r w:rsidR="00394869" w:rsidRPr="002556E4">
        <w:rPr>
          <w:szCs w:val="24"/>
        </w:rPr>
        <w:t xml:space="preserve"> alates mahust 10 000 kuupmeetrit ning merre, Peipsi järve, Lämmijärve ja Pihkva järve tahkete ainete paigutamine alates ainete mahust 10 000 kuupmeetrit, vooluveekogusse tahkete ainete paigutamine alates ainete mahust 2000 kuupmeetrit või muusse veekogusse tahkete ainete paigutamine alates ainete mahust 500 kuupmeetrit;“</w:t>
      </w:r>
      <w:r w:rsidR="00C87462" w:rsidRPr="002556E4">
        <w:rPr>
          <w:szCs w:val="24"/>
        </w:rPr>
        <w:t>.</w:t>
      </w:r>
    </w:p>
    <w:p w14:paraId="1CA50074" w14:textId="7FF81A9D" w:rsidR="70A06B17" w:rsidRPr="002556E4" w:rsidRDefault="70A06B17" w:rsidP="00DA1DE1">
      <w:pPr>
        <w:ind w:left="0" w:right="0" w:firstLine="0"/>
        <w:jc w:val="left"/>
        <w:rPr>
          <w:color w:val="auto"/>
          <w:szCs w:val="24"/>
        </w:rPr>
      </w:pPr>
    </w:p>
    <w:p w14:paraId="0EC8EABE" w14:textId="359499D7" w:rsidR="00413553" w:rsidRPr="002556E4" w:rsidRDefault="4BCA1CA8" w:rsidP="00DA1DE1">
      <w:pPr>
        <w:pStyle w:val="Pealkiri1"/>
        <w:spacing w:after="0" w:line="240" w:lineRule="auto"/>
        <w:ind w:left="0" w:hanging="11"/>
        <w:jc w:val="left"/>
        <w:rPr>
          <w:color w:val="auto"/>
        </w:rPr>
      </w:pPr>
      <w:r w:rsidRPr="6B280350">
        <w:rPr>
          <w:color w:val="auto"/>
        </w:rPr>
        <w:t xml:space="preserve">§ </w:t>
      </w:r>
      <w:r w:rsidR="00681326">
        <w:rPr>
          <w:color w:val="auto"/>
        </w:rPr>
        <w:t>5</w:t>
      </w:r>
      <w:r w:rsidRPr="6B280350">
        <w:rPr>
          <w:color w:val="auto"/>
        </w:rPr>
        <w:t>. Maapõueseaduse muutmine</w:t>
      </w:r>
    </w:p>
    <w:p w14:paraId="4CE240EE" w14:textId="2E1E49DE" w:rsidR="00413553" w:rsidRPr="00450361" w:rsidRDefault="00413553" w:rsidP="00DA1DE1">
      <w:pPr>
        <w:keepNext/>
        <w:keepLines/>
        <w:ind w:left="0" w:right="0" w:firstLine="0"/>
        <w:jc w:val="left"/>
        <w:rPr>
          <w:color w:val="auto"/>
          <w:szCs w:val="24"/>
        </w:rPr>
      </w:pPr>
    </w:p>
    <w:p w14:paraId="1EE1D65C" w14:textId="4A9C55F9" w:rsidR="00413553" w:rsidRPr="00450361" w:rsidRDefault="00413553" w:rsidP="00DA1DE1">
      <w:pPr>
        <w:ind w:left="0" w:right="0"/>
        <w:rPr>
          <w:color w:val="auto"/>
          <w:szCs w:val="24"/>
        </w:rPr>
      </w:pPr>
      <w:r w:rsidRPr="00450361">
        <w:rPr>
          <w:color w:val="auto"/>
          <w:szCs w:val="24"/>
        </w:rPr>
        <w:t>Maapõueseaduses tehakse järgmised muudatused:</w:t>
      </w:r>
    </w:p>
    <w:p w14:paraId="05E41EA6" w14:textId="337039F6" w:rsidR="00450361" w:rsidRPr="00450361" w:rsidRDefault="00450361" w:rsidP="00DA1DE1">
      <w:pPr>
        <w:ind w:left="0" w:right="0" w:firstLine="0"/>
        <w:rPr>
          <w:color w:val="auto"/>
        </w:rPr>
      </w:pPr>
    </w:p>
    <w:p w14:paraId="302A978D" w14:textId="2227905F" w:rsidR="7062F4D6" w:rsidRDefault="008C287A" w:rsidP="00DA1DE1">
      <w:pPr>
        <w:ind w:left="0" w:right="0"/>
        <w:rPr>
          <w:color w:val="auto"/>
        </w:rPr>
      </w:pPr>
      <w:r>
        <w:rPr>
          <w:b/>
          <w:bCs/>
          <w:color w:val="auto"/>
        </w:rPr>
        <w:t>1</w:t>
      </w:r>
      <w:r w:rsidR="7062F4D6" w:rsidRPr="7A8D388E">
        <w:rPr>
          <w:b/>
          <w:bCs/>
          <w:color w:val="auto"/>
        </w:rPr>
        <w:t xml:space="preserve">) </w:t>
      </w:r>
      <w:r w:rsidR="1AEFE9C5" w:rsidRPr="7A8D388E">
        <w:rPr>
          <w:color w:val="auto"/>
        </w:rPr>
        <w:t xml:space="preserve">paragrahvi </w:t>
      </w:r>
      <w:r w:rsidR="00E759AF">
        <w:rPr>
          <w:color w:val="auto"/>
        </w:rPr>
        <w:t xml:space="preserve">27 lõige </w:t>
      </w:r>
      <w:r w:rsidR="00A56B68">
        <w:rPr>
          <w:color w:val="auto"/>
        </w:rPr>
        <w:t>9</w:t>
      </w:r>
      <w:r w:rsidR="1AEFE9C5" w:rsidRPr="7A8D388E">
        <w:rPr>
          <w:color w:val="auto"/>
        </w:rPr>
        <w:t xml:space="preserve"> tunnistatakse kehtetuks;</w:t>
      </w:r>
    </w:p>
    <w:p w14:paraId="26521BEA" w14:textId="04844967" w:rsidR="30171CE4" w:rsidRDefault="30171CE4" w:rsidP="00DA1DE1">
      <w:pPr>
        <w:ind w:left="0" w:right="0"/>
        <w:rPr>
          <w:color w:val="auto"/>
        </w:rPr>
      </w:pPr>
    </w:p>
    <w:p w14:paraId="28F1F1CF" w14:textId="6EB80653" w:rsidR="00450361" w:rsidRPr="00450361" w:rsidRDefault="008C287A" w:rsidP="00DA1DE1">
      <w:pPr>
        <w:pStyle w:val="Normaallaadveeb"/>
        <w:spacing w:before="0" w:beforeAutospacing="0" w:after="0" w:afterAutospacing="0"/>
        <w:ind w:hanging="10"/>
        <w:jc w:val="both"/>
        <w:rPr>
          <w:u w:val="single"/>
        </w:rPr>
      </w:pPr>
      <w:r>
        <w:rPr>
          <w:b/>
          <w:bCs/>
        </w:rPr>
        <w:t>2</w:t>
      </w:r>
      <w:r w:rsidR="3F2C1E33" w:rsidRPr="7A8D388E">
        <w:rPr>
          <w:b/>
          <w:bCs/>
        </w:rPr>
        <w:t>)</w:t>
      </w:r>
      <w:r w:rsidR="3F2C1E33">
        <w:t xml:space="preserve"> paragrahvi 49 lõige </w:t>
      </w:r>
      <w:r w:rsidR="00A56B68">
        <w:t>8</w:t>
      </w:r>
      <w:r w:rsidR="3F2C1E33">
        <w:t xml:space="preserve"> tunnistatakse kehtetuks;</w:t>
      </w:r>
    </w:p>
    <w:p w14:paraId="15BB4F78" w14:textId="01A5FD57" w:rsidR="6B280350" w:rsidRDefault="6B280350" w:rsidP="00DA1DE1">
      <w:pPr>
        <w:ind w:left="0" w:right="0" w:firstLine="0"/>
        <w:rPr>
          <w:color w:val="auto"/>
          <w:szCs w:val="24"/>
        </w:rPr>
      </w:pPr>
    </w:p>
    <w:p w14:paraId="67E2F86D" w14:textId="36408F16" w:rsidR="22B42291" w:rsidRDefault="008C287A" w:rsidP="00DA1DE1">
      <w:pPr>
        <w:ind w:left="0" w:right="0"/>
        <w:rPr>
          <w:color w:val="auto"/>
        </w:rPr>
      </w:pPr>
      <w:r>
        <w:rPr>
          <w:b/>
          <w:bCs/>
          <w:color w:val="auto"/>
        </w:rPr>
        <w:t>3</w:t>
      </w:r>
      <w:r w:rsidR="5718A608" w:rsidRPr="7A8D388E">
        <w:rPr>
          <w:b/>
          <w:bCs/>
          <w:color w:val="auto"/>
        </w:rPr>
        <w:t>)</w:t>
      </w:r>
      <w:r w:rsidR="5718A608" w:rsidRPr="7A8D388E">
        <w:rPr>
          <w:color w:val="auto"/>
        </w:rPr>
        <w:t xml:space="preserve"> paragrahvi 55 </w:t>
      </w:r>
      <w:r w:rsidR="006F77AF" w:rsidRPr="7A8D388E">
        <w:rPr>
          <w:color w:val="auto"/>
        </w:rPr>
        <w:t>lõi</w:t>
      </w:r>
      <w:r w:rsidR="006F77AF">
        <w:rPr>
          <w:color w:val="auto"/>
        </w:rPr>
        <w:t>kes</w:t>
      </w:r>
      <w:r w:rsidR="006F77AF" w:rsidRPr="7A8D388E">
        <w:rPr>
          <w:color w:val="auto"/>
        </w:rPr>
        <w:t xml:space="preserve"> </w:t>
      </w:r>
      <w:r w:rsidR="3980A676" w:rsidRPr="7A8D388E">
        <w:rPr>
          <w:color w:val="auto"/>
        </w:rPr>
        <w:t>5</w:t>
      </w:r>
      <w:r w:rsidR="5718A608" w:rsidRPr="7A8D388E">
        <w:rPr>
          <w:color w:val="auto"/>
        </w:rPr>
        <w:t xml:space="preserve"> </w:t>
      </w:r>
      <w:r w:rsidR="006F77AF">
        <w:rPr>
          <w:color w:val="auto"/>
        </w:rPr>
        <w:t>asendatakse sõnad „valdkonna eest vastutava ministri“ sõnaga „Kliimaministeeriumi“;</w:t>
      </w:r>
    </w:p>
    <w:p w14:paraId="0E3E65C6" w14:textId="77777777" w:rsidR="00C7775D" w:rsidRDefault="00C7775D" w:rsidP="00DA1DE1">
      <w:pPr>
        <w:pStyle w:val="Normaallaadveeb"/>
        <w:spacing w:before="0" w:beforeAutospacing="0" w:after="0" w:afterAutospacing="0"/>
        <w:jc w:val="both"/>
      </w:pPr>
    </w:p>
    <w:p w14:paraId="1E78924A" w14:textId="719C4A1E" w:rsidR="005C727B" w:rsidRPr="003D7ADC" w:rsidRDefault="005C727B" w:rsidP="00DA1DE1">
      <w:pPr>
        <w:pStyle w:val="Normaallaadveeb"/>
        <w:spacing w:before="0" w:beforeAutospacing="0" w:after="0" w:afterAutospacing="0"/>
        <w:jc w:val="both"/>
        <w:rPr>
          <w:b/>
          <w:bCs/>
        </w:rPr>
      </w:pPr>
      <w:r w:rsidRPr="003D7ADC">
        <w:rPr>
          <w:b/>
          <w:bCs/>
        </w:rPr>
        <w:t>4)</w:t>
      </w:r>
      <w:r w:rsidRPr="003D7ADC">
        <w:t xml:space="preserve"> </w:t>
      </w:r>
      <w:r w:rsidR="00D45220" w:rsidRPr="003D7ADC">
        <w:t xml:space="preserve">paragrahvi 70 </w:t>
      </w:r>
      <w:r w:rsidR="00C55EBD">
        <w:t>lõikes 1 asendatakse tekstiosa „kolmeks kuuks“ tekstiosaga „üheks aastaks“;</w:t>
      </w:r>
    </w:p>
    <w:p w14:paraId="1F87465A" w14:textId="77777777" w:rsidR="005C727B" w:rsidRPr="00450361" w:rsidRDefault="005C727B" w:rsidP="00DA1DE1">
      <w:pPr>
        <w:pStyle w:val="Normaallaadveeb"/>
        <w:spacing w:before="0" w:beforeAutospacing="0" w:after="0" w:afterAutospacing="0"/>
        <w:jc w:val="both"/>
      </w:pPr>
    </w:p>
    <w:p w14:paraId="0AD30372" w14:textId="034E7662" w:rsidR="00C7775D" w:rsidRPr="00450361" w:rsidRDefault="00C55EBD" w:rsidP="00DA1DE1">
      <w:pPr>
        <w:pStyle w:val="Normaallaadveeb"/>
        <w:spacing w:before="0" w:beforeAutospacing="0" w:after="0" w:afterAutospacing="0"/>
        <w:jc w:val="both"/>
        <w:rPr>
          <w:shd w:val="clear" w:color="auto" w:fill="FFFFFF"/>
        </w:rPr>
      </w:pPr>
      <w:r w:rsidRPr="534013F5">
        <w:rPr>
          <w:b/>
          <w:bCs/>
        </w:rPr>
        <w:t>5</w:t>
      </w:r>
      <w:r w:rsidR="3F2C1E33" w:rsidRPr="534013F5">
        <w:rPr>
          <w:b/>
          <w:bCs/>
        </w:rPr>
        <w:t>)</w:t>
      </w:r>
      <w:r w:rsidR="3F2C1E33">
        <w:t xml:space="preserve"> paragrahvi 97 lõiget 2 täiendatakse p</w:t>
      </w:r>
      <w:r w:rsidR="009A30A4">
        <w:t>ärast</w:t>
      </w:r>
      <w:r w:rsidR="3F2C1E33">
        <w:t xml:space="preserve"> sõna „Keskkonnaametile“ </w:t>
      </w:r>
      <w:del w:id="203" w:author="Inge Mehide - JUSTDIGI" w:date="2025-02-20T11:59:00Z" w16du:dateUtc="2025-02-20T09:59:00Z">
        <w:r w:rsidR="3F2C1E33" w:rsidDel="00F93572">
          <w:delText xml:space="preserve">tekstiosaga </w:delText>
        </w:r>
      </w:del>
      <w:ins w:id="204" w:author="Inge Mehide - JUSTDIGI" w:date="2025-02-20T11:59:00Z" w16du:dateUtc="2025-02-20T09:59:00Z">
        <w:r w:rsidR="00F93572">
          <w:t xml:space="preserve">sõnadega </w:t>
        </w:r>
      </w:ins>
      <w:r w:rsidR="3F2C1E33">
        <w:t>„keskkonnaotsuste infosüsteemi kaudu“;</w:t>
      </w:r>
    </w:p>
    <w:p w14:paraId="5C37EDD3" w14:textId="77777777" w:rsidR="00C7775D" w:rsidRPr="00450361" w:rsidRDefault="00C7775D" w:rsidP="00DA1DE1">
      <w:pPr>
        <w:ind w:left="0" w:right="0" w:firstLine="0"/>
        <w:rPr>
          <w:color w:val="auto"/>
          <w:szCs w:val="24"/>
        </w:rPr>
      </w:pPr>
    </w:p>
    <w:p w14:paraId="68ABA771" w14:textId="24AF473B" w:rsidR="00C7775D" w:rsidRPr="00450361" w:rsidRDefault="00C55EBD" w:rsidP="00DA1DE1">
      <w:pPr>
        <w:ind w:left="0" w:right="0" w:firstLine="0"/>
        <w:rPr>
          <w:color w:val="auto"/>
        </w:rPr>
      </w:pPr>
      <w:r w:rsidRPr="534013F5">
        <w:rPr>
          <w:b/>
          <w:bCs/>
          <w:color w:val="auto"/>
        </w:rPr>
        <w:t>6</w:t>
      </w:r>
      <w:r w:rsidR="3F2C1E33" w:rsidRPr="534013F5">
        <w:rPr>
          <w:b/>
          <w:bCs/>
          <w:color w:val="auto"/>
        </w:rPr>
        <w:t>)</w:t>
      </w:r>
      <w:r w:rsidR="3F2C1E33" w:rsidRPr="534013F5">
        <w:rPr>
          <w:color w:val="auto"/>
        </w:rPr>
        <w:t xml:space="preserve"> paragrahvi 97 </w:t>
      </w:r>
      <w:r w:rsidR="0DB81E01" w:rsidRPr="534013F5">
        <w:rPr>
          <w:color w:val="auto"/>
        </w:rPr>
        <w:t>täiendatakse</w:t>
      </w:r>
      <w:r w:rsidR="00A14DD8" w:rsidRPr="534013F5">
        <w:rPr>
          <w:color w:val="auto"/>
        </w:rPr>
        <w:t xml:space="preserve"> </w:t>
      </w:r>
      <w:r w:rsidR="3F2C1E33" w:rsidRPr="534013F5">
        <w:rPr>
          <w:color w:val="auto"/>
        </w:rPr>
        <w:t>lõi</w:t>
      </w:r>
      <w:r w:rsidR="22022631" w:rsidRPr="534013F5">
        <w:rPr>
          <w:color w:val="auto"/>
        </w:rPr>
        <w:t>k</w:t>
      </w:r>
      <w:r w:rsidR="3F2C1E33" w:rsidRPr="534013F5">
        <w:rPr>
          <w:color w:val="auto"/>
        </w:rPr>
        <w:t>e</w:t>
      </w:r>
      <w:r w:rsidR="156F369A" w:rsidRPr="534013F5">
        <w:rPr>
          <w:color w:val="auto"/>
        </w:rPr>
        <w:t>ga</w:t>
      </w:r>
      <w:r w:rsidR="3F2C1E33" w:rsidRPr="534013F5">
        <w:rPr>
          <w:color w:val="auto"/>
        </w:rPr>
        <w:t xml:space="preserve"> 6</w:t>
      </w:r>
      <w:r w:rsidR="3F2C1E33" w:rsidRPr="534013F5">
        <w:rPr>
          <w:color w:val="auto"/>
          <w:vertAlign w:val="superscript"/>
        </w:rPr>
        <w:t>1</w:t>
      </w:r>
      <w:r w:rsidR="3F2C1E33" w:rsidRPr="534013F5">
        <w:rPr>
          <w:color w:val="auto"/>
        </w:rPr>
        <w:t xml:space="preserve"> järgmises sõnastuses:</w:t>
      </w:r>
    </w:p>
    <w:p w14:paraId="38DA3E73" w14:textId="460928DB" w:rsidR="009C53BD" w:rsidRPr="002556E4" w:rsidRDefault="5F0D7CA0" w:rsidP="00DA1DE1">
      <w:pPr>
        <w:ind w:left="0" w:right="0" w:firstLine="0"/>
        <w:rPr>
          <w:color w:val="auto"/>
        </w:rPr>
      </w:pPr>
      <w:r w:rsidRPr="534013F5">
        <w:rPr>
          <w:color w:val="auto"/>
        </w:rPr>
        <w:t>„(6</w:t>
      </w:r>
      <w:r w:rsidRPr="534013F5">
        <w:rPr>
          <w:color w:val="auto"/>
          <w:vertAlign w:val="superscript"/>
        </w:rPr>
        <w:t>1</w:t>
      </w:r>
      <w:r w:rsidRPr="534013F5">
        <w:rPr>
          <w:color w:val="auto"/>
        </w:rPr>
        <w:t xml:space="preserve">) Maapõue aluskorda ehitise või rajatise ehitamise korral </w:t>
      </w:r>
      <w:r w:rsidR="7A5A2134" w:rsidRPr="534013F5">
        <w:rPr>
          <w:color w:val="auto"/>
        </w:rPr>
        <w:t>võib</w:t>
      </w:r>
      <w:r w:rsidRPr="534013F5">
        <w:rPr>
          <w:color w:val="auto"/>
        </w:rPr>
        <w:t xml:space="preserve"> käesoleva paragrahvi lõikes</w:t>
      </w:r>
      <w:r w:rsidR="00577259" w:rsidRPr="534013F5">
        <w:rPr>
          <w:color w:val="auto"/>
        </w:rPr>
        <w:t> </w:t>
      </w:r>
      <w:r w:rsidRPr="534013F5">
        <w:rPr>
          <w:color w:val="auto"/>
        </w:rPr>
        <w:t xml:space="preserve">1 nimetatud luba </w:t>
      </w:r>
      <w:r w:rsidR="33D810B2" w:rsidRPr="534013F5">
        <w:rPr>
          <w:color w:val="auto"/>
        </w:rPr>
        <w:t>taotleda kuni viieks aastaks</w:t>
      </w:r>
      <w:r w:rsidRPr="534013F5">
        <w:rPr>
          <w:color w:val="auto"/>
        </w:rPr>
        <w:t>. Põhjendatud juhul võib Keskkonnaamet loa kehtivust pikendada kuni ehitise või rajatise valmimiseni.</w:t>
      </w:r>
      <w:r w:rsidR="009A30A4" w:rsidRPr="534013F5">
        <w:rPr>
          <w:color w:val="auto"/>
        </w:rPr>
        <w:t>“</w:t>
      </w:r>
      <w:r w:rsidR="00E01FCE" w:rsidRPr="534013F5">
        <w:rPr>
          <w:color w:val="auto"/>
        </w:rPr>
        <w:t>.</w:t>
      </w:r>
    </w:p>
    <w:p w14:paraId="79EE5A05" w14:textId="77777777" w:rsidR="00E01FCE" w:rsidRDefault="00E01FCE" w:rsidP="00DA1DE1">
      <w:pPr>
        <w:ind w:left="0"/>
      </w:pPr>
    </w:p>
    <w:p w14:paraId="0B7789D4" w14:textId="5FCE51B3" w:rsidR="00F5741B" w:rsidRPr="002556E4" w:rsidRDefault="00F5741B" w:rsidP="00DA1DE1">
      <w:pPr>
        <w:pStyle w:val="Pealkiri1"/>
        <w:spacing w:after="0" w:line="240" w:lineRule="auto"/>
        <w:ind w:left="0"/>
        <w:rPr>
          <w:color w:val="auto"/>
          <w:szCs w:val="24"/>
        </w:rPr>
      </w:pPr>
      <w:r w:rsidRPr="002556E4">
        <w:rPr>
          <w:color w:val="auto"/>
          <w:szCs w:val="24"/>
        </w:rPr>
        <w:t xml:space="preserve">§ </w:t>
      </w:r>
      <w:r w:rsidR="00681326">
        <w:rPr>
          <w:color w:val="auto"/>
          <w:szCs w:val="24"/>
        </w:rPr>
        <w:t>6</w:t>
      </w:r>
      <w:r w:rsidRPr="002556E4">
        <w:rPr>
          <w:color w:val="auto"/>
          <w:szCs w:val="24"/>
        </w:rPr>
        <w:t>. Riigilõivuseaduse muutmine</w:t>
      </w:r>
    </w:p>
    <w:p w14:paraId="49D9A8A6" w14:textId="77777777" w:rsidR="00F5741B" w:rsidRPr="002556E4" w:rsidRDefault="00F5741B" w:rsidP="00DA1DE1">
      <w:pPr>
        <w:ind w:left="0" w:right="0" w:firstLine="0"/>
        <w:rPr>
          <w:color w:val="auto"/>
          <w:szCs w:val="24"/>
        </w:rPr>
      </w:pPr>
    </w:p>
    <w:p w14:paraId="144A6E65" w14:textId="00A21CD8" w:rsidR="00F5741B" w:rsidRDefault="00051F08" w:rsidP="00DA1DE1">
      <w:pPr>
        <w:ind w:left="0" w:right="0" w:firstLine="0"/>
        <w:rPr>
          <w:color w:val="auto"/>
          <w:szCs w:val="24"/>
        </w:rPr>
      </w:pPr>
      <w:r>
        <w:rPr>
          <w:color w:val="auto"/>
          <w:szCs w:val="24"/>
        </w:rPr>
        <w:t>Riigilõivuseaduse</w:t>
      </w:r>
      <w:r w:rsidRPr="00051F08">
        <w:rPr>
          <w:color w:val="auto"/>
          <w:szCs w:val="24"/>
        </w:rPr>
        <w:t xml:space="preserve"> § </w:t>
      </w:r>
      <w:r w:rsidRPr="6B280350">
        <w:rPr>
          <w:color w:val="auto"/>
        </w:rPr>
        <w:t>136</w:t>
      </w:r>
      <w:r w:rsidRPr="6B280350">
        <w:rPr>
          <w:color w:val="auto"/>
          <w:vertAlign w:val="superscript"/>
        </w:rPr>
        <w:t xml:space="preserve">2 </w:t>
      </w:r>
      <w:r w:rsidRPr="6B280350">
        <w:rPr>
          <w:color w:val="auto"/>
        </w:rPr>
        <w:t>lõike 1 punktis 2 asendatakse sõna „saasteallikast“ sõnaga „heiteallikast“.</w:t>
      </w:r>
    </w:p>
    <w:p w14:paraId="0A287EF3" w14:textId="77777777" w:rsidR="006C5A3C" w:rsidRPr="002556E4" w:rsidRDefault="006C5A3C" w:rsidP="00DA1DE1">
      <w:pPr>
        <w:ind w:left="0" w:right="0" w:firstLine="0"/>
        <w:jc w:val="left"/>
        <w:rPr>
          <w:color w:val="auto"/>
          <w:szCs w:val="24"/>
        </w:rPr>
      </w:pPr>
    </w:p>
    <w:p w14:paraId="279A94F3" w14:textId="172EC1CB" w:rsidR="009C53BD" w:rsidRPr="002556E4" w:rsidRDefault="00055FA4" w:rsidP="00DA1DE1">
      <w:pPr>
        <w:pStyle w:val="Pealkiri1"/>
        <w:spacing w:after="0" w:line="240" w:lineRule="auto"/>
        <w:ind w:left="0"/>
        <w:jc w:val="left"/>
        <w:rPr>
          <w:color w:val="auto"/>
          <w:szCs w:val="24"/>
        </w:rPr>
      </w:pPr>
      <w:r w:rsidRPr="002556E4">
        <w:rPr>
          <w:color w:val="auto"/>
          <w:szCs w:val="24"/>
        </w:rPr>
        <w:t xml:space="preserve">§ </w:t>
      </w:r>
      <w:r w:rsidR="003A3427">
        <w:rPr>
          <w:color w:val="auto"/>
          <w:szCs w:val="24"/>
        </w:rPr>
        <w:t>7</w:t>
      </w:r>
      <w:r w:rsidRPr="002556E4">
        <w:rPr>
          <w:color w:val="auto"/>
          <w:szCs w:val="24"/>
        </w:rPr>
        <w:t>. Tööstusheite seaduse muutmine</w:t>
      </w:r>
    </w:p>
    <w:p w14:paraId="7050F994" w14:textId="2EC66118" w:rsidR="009C53BD" w:rsidRPr="002556E4" w:rsidRDefault="009C53BD" w:rsidP="00DA1DE1">
      <w:pPr>
        <w:ind w:left="0" w:right="0" w:firstLine="0"/>
        <w:jc w:val="left"/>
        <w:rPr>
          <w:color w:val="auto"/>
          <w:szCs w:val="24"/>
        </w:rPr>
      </w:pPr>
    </w:p>
    <w:p w14:paraId="122A1B8E" w14:textId="07A269DF" w:rsidR="00ED1EC5" w:rsidRPr="002556E4" w:rsidRDefault="3E25950F" w:rsidP="00DA1DE1">
      <w:pPr>
        <w:ind w:left="0"/>
        <w:rPr>
          <w:color w:val="auto"/>
        </w:rPr>
      </w:pPr>
      <w:r w:rsidRPr="6B280350">
        <w:rPr>
          <w:b/>
          <w:bCs/>
          <w:color w:val="auto"/>
        </w:rPr>
        <w:t>1)</w:t>
      </w:r>
      <w:r w:rsidRPr="6B280350">
        <w:rPr>
          <w:color w:val="auto"/>
        </w:rPr>
        <w:t xml:space="preserve"> paragrahvi 19 lõike 2 punktist 10 jäetakse välja tekstiosa „vineeri ja</w:t>
      </w:r>
      <w:r w:rsidR="009A30A4">
        <w:rPr>
          <w:color w:val="auto"/>
        </w:rPr>
        <w:t>“</w:t>
      </w:r>
      <w:r w:rsidR="01461A85" w:rsidRPr="6B280350">
        <w:rPr>
          <w:color w:val="auto"/>
        </w:rPr>
        <w:t>;</w:t>
      </w:r>
    </w:p>
    <w:p w14:paraId="746FD05A" w14:textId="77777777" w:rsidR="00ED1EC5" w:rsidRPr="002556E4" w:rsidRDefault="00ED1EC5" w:rsidP="00DA1DE1">
      <w:pPr>
        <w:ind w:left="0"/>
        <w:rPr>
          <w:b/>
          <w:bCs/>
          <w:color w:val="auto"/>
          <w:szCs w:val="24"/>
        </w:rPr>
      </w:pPr>
    </w:p>
    <w:p w14:paraId="3E597E1C" w14:textId="77777777" w:rsidR="00F30DDE" w:rsidRPr="002556E4" w:rsidRDefault="00F30DDE" w:rsidP="00DA1DE1">
      <w:pPr>
        <w:ind w:left="0"/>
        <w:rPr>
          <w:color w:val="auto"/>
          <w:szCs w:val="24"/>
        </w:rPr>
      </w:pPr>
      <w:r w:rsidRPr="002556E4">
        <w:rPr>
          <w:b/>
          <w:bCs/>
          <w:color w:val="auto"/>
          <w:szCs w:val="24"/>
        </w:rPr>
        <w:t>2)</w:t>
      </w:r>
      <w:r w:rsidRPr="00C91CA1">
        <w:rPr>
          <w:color w:val="auto"/>
          <w:szCs w:val="24"/>
        </w:rPr>
        <w:t xml:space="preserve"> </w:t>
      </w:r>
      <w:r w:rsidRPr="002556E4">
        <w:rPr>
          <w:color w:val="auto"/>
          <w:szCs w:val="24"/>
        </w:rPr>
        <w:t>paragrahvi 25 lõige 4 tunnistatakse kehtetuks;</w:t>
      </w:r>
    </w:p>
    <w:p w14:paraId="0AD2C268" w14:textId="77777777" w:rsidR="00ED1EC5" w:rsidRPr="002556E4" w:rsidRDefault="00ED1EC5" w:rsidP="00DA1DE1">
      <w:pPr>
        <w:ind w:left="0" w:firstLine="0"/>
        <w:rPr>
          <w:b/>
          <w:bCs/>
          <w:color w:val="auto"/>
          <w:szCs w:val="24"/>
        </w:rPr>
      </w:pPr>
    </w:p>
    <w:p w14:paraId="3E2E10A7" w14:textId="1719B9D9" w:rsidR="0039301C" w:rsidRDefault="00ED1EC5" w:rsidP="00DA1DE1">
      <w:pPr>
        <w:ind w:left="0"/>
        <w:rPr>
          <w:color w:val="auto"/>
        </w:rPr>
      </w:pPr>
      <w:r w:rsidRPr="534013F5">
        <w:rPr>
          <w:b/>
          <w:bCs/>
          <w:color w:val="auto"/>
        </w:rPr>
        <w:t>3)</w:t>
      </w:r>
      <w:r w:rsidRPr="534013F5">
        <w:rPr>
          <w:color w:val="auto"/>
        </w:rPr>
        <w:t xml:space="preserve"> </w:t>
      </w:r>
      <w:r w:rsidR="0039301C" w:rsidRPr="00054C6A">
        <w:rPr>
          <w:color w:val="auto"/>
        </w:rPr>
        <w:t xml:space="preserve">paragrahvi 28 </w:t>
      </w:r>
      <w:r w:rsidR="003E3A55" w:rsidRPr="00054C6A">
        <w:rPr>
          <w:color w:val="auto"/>
        </w:rPr>
        <w:t>lõi</w:t>
      </w:r>
      <w:r w:rsidR="003E3A55" w:rsidRPr="534013F5">
        <w:rPr>
          <w:color w:val="auto"/>
        </w:rPr>
        <w:t>ge</w:t>
      </w:r>
      <w:r w:rsidR="003E3A55" w:rsidRPr="00054C6A">
        <w:rPr>
          <w:color w:val="auto"/>
        </w:rPr>
        <w:t xml:space="preserve"> 3 </w:t>
      </w:r>
      <w:r w:rsidR="003E3A55" w:rsidRPr="534013F5">
        <w:rPr>
          <w:color w:val="auto"/>
        </w:rPr>
        <w:t>muudeta</w:t>
      </w:r>
      <w:r w:rsidR="00980B7C" w:rsidRPr="534013F5">
        <w:rPr>
          <w:color w:val="auto"/>
        </w:rPr>
        <w:t>k</w:t>
      </w:r>
      <w:r w:rsidR="003E3A55" w:rsidRPr="534013F5">
        <w:rPr>
          <w:color w:val="auto"/>
        </w:rPr>
        <w:t>se ja sõnastatakse järgmiselt:</w:t>
      </w:r>
    </w:p>
    <w:p w14:paraId="744CD12E" w14:textId="1CE818CA" w:rsidR="003E3A55" w:rsidRPr="002556E4" w:rsidRDefault="5B18A363" w:rsidP="00DA1DE1">
      <w:pPr>
        <w:ind w:left="0"/>
        <w:rPr>
          <w:color w:val="auto"/>
        </w:rPr>
      </w:pPr>
      <w:r w:rsidRPr="6753B488">
        <w:rPr>
          <w:color w:val="auto"/>
        </w:rPr>
        <w:t xml:space="preserve">„(3) </w:t>
      </w:r>
      <w:r w:rsidR="0A2870F4" w:rsidRPr="6753B488">
        <w:rPr>
          <w:color w:val="auto"/>
        </w:rPr>
        <w:t xml:space="preserve">Taotlusele lisatakse </w:t>
      </w:r>
      <w:r w:rsidRPr="6753B488">
        <w:rPr>
          <w:color w:val="auto"/>
        </w:rPr>
        <w:t xml:space="preserve">andmed, mis on loetletud käesoleva seaduse § 41 lõike 2 punktides </w:t>
      </w:r>
      <w:r w:rsidRPr="00EC7A00">
        <w:rPr>
          <w:color w:val="auto"/>
        </w:rPr>
        <w:t>1</w:t>
      </w:r>
      <w:del w:id="205" w:author="Inge Mehide - JUSTDIGI" w:date="2025-02-20T12:03:00Z" w16du:dateUtc="2025-02-20T10:03:00Z">
        <w:r w:rsidR="00EC7A00" w:rsidDel="00783725">
          <w:rPr>
            <w:color w:val="auto"/>
          </w:rPr>
          <w:noBreakHyphen/>
        </w:r>
      </w:del>
      <w:commentRangeStart w:id="206"/>
      <w:ins w:id="207" w:author="Inge Mehide - JUSTDIGI" w:date="2025-02-20T12:03:00Z" w16du:dateUtc="2025-02-20T10:03:00Z">
        <w:r w:rsidR="00783725">
          <w:rPr>
            <w:color w:val="auto"/>
          </w:rPr>
          <w:t>–</w:t>
        </w:r>
      </w:ins>
      <w:commentRangeEnd w:id="206"/>
      <w:ins w:id="208" w:author="Inge Mehide - JUSTDIGI" w:date="2025-02-20T12:04:00Z" w16du:dateUtc="2025-02-20T10:04:00Z">
        <w:r w:rsidR="008637CD">
          <w:rPr>
            <w:rStyle w:val="Kommentaariviide"/>
          </w:rPr>
          <w:commentReference w:id="206"/>
        </w:r>
      </w:ins>
      <w:r w:rsidRPr="6753B488">
        <w:rPr>
          <w:color w:val="auto"/>
        </w:rPr>
        <w:t>1</w:t>
      </w:r>
      <w:r w:rsidR="0A2870F4" w:rsidRPr="6753B488">
        <w:rPr>
          <w:color w:val="auto"/>
        </w:rPr>
        <w:t>7</w:t>
      </w:r>
      <w:r w:rsidRPr="6753B488">
        <w:rPr>
          <w:color w:val="auto"/>
        </w:rPr>
        <w:t>.</w:t>
      </w:r>
      <w:r w:rsidR="0A2870F4" w:rsidRPr="6753B488">
        <w:rPr>
          <w:color w:val="auto"/>
        </w:rPr>
        <w:t>“;</w:t>
      </w:r>
    </w:p>
    <w:p w14:paraId="7D384009" w14:textId="77777777" w:rsidR="00ED1EC5" w:rsidRPr="002556E4" w:rsidRDefault="00ED1EC5" w:rsidP="00DA1DE1">
      <w:pPr>
        <w:ind w:left="0" w:right="0" w:firstLine="0"/>
        <w:rPr>
          <w:color w:val="auto"/>
          <w:szCs w:val="24"/>
        </w:rPr>
      </w:pPr>
    </w:p>
    <w:p w14:paraId="71FD968C" w14:textId="7569EA86" w:rsidR="00ED1EC5" w:rsidRPr="002556E4" w:rsidRDefault="3E25950F" w:rsidP="00DA1DE1">
      <w:pPr>
        <w:ind w:left="0" w:right="0" w:firstLine="0"/>
        <w:rPr>
          <w:color w:val="auto"/>
        </w:rPr>
      </w:pPr>
      <w:r w:rsidRPr="6B280350">
        <w:rPr>
          <w:b/>
          <w:bCs/>
          <w:color w:val="auto"/>
        </w:rPr>
        <w:t>4)</w:t>
      </w:r>
      <w:r w:rsidRPr="6B280350">
        <w:rPr>
          <w:color w:val="auto"/>
        </w:rPr>
        <w:t xml:space="preserve"> paragrahvi 37 lõigetes 1 ja 2 asendatakse tekstiosa „taotluse menetlusse võtmisest“ tekstiosaga </w:t>
      </w:r>
      <w:r w:rsidR="00F30DDE" w:rsidRPr="6B280350">
        <w:rPr>
          <w:color w:val="auto"/>
        </w:rPr>
        <w:t>„nõuetekohase taotluse saamisest“;</w:t>
      </w:r>
    </w:p>
    <w:p w14:paraId="28856DAD" w14:textId="77777777" w:rsidR="00ED1EC5" w:rsidRDefault="00ED1EC5" w:rsidP="00DA1DE1">
      <w:pPr>
        <w:ind w:left="0" w:right="0" w:firstLine="0"/>
        <w:rPr>
          <w:color w:val="auto"/>
          <w:szCs w:val="24"/>
        </w:rPr>
      </w:pPr>
    </w:p>
    <w:p w14:paraId="21CD4038" w14:textId="5996EF3D" w:rsidR="00ED1EC5" w:rsidRDefault="3E25950F" w:rsidP="00DA1DE1">
      <w:pPr>
        <w:ind w:left="0" w:right="0" w:firstLine="0"/>
        <w:rPr>
          <w:color w:val="auto"/>
        </w:rPr>
      </w:pPr>
      <w:r w:rsidRPr="6B280350">
        <w:rPr>
          <w:b/>
          <w:bCs/>
          <w:color w:val="auto"/>
        </w:rPr>
        <w:t>5)</w:t>
      </w:r>
      <w:r w:rsidRPr="6B280350">
        <w:rPr>
          <w:color w:val="auto"/>
        </w:rPr>
        <w:t xml:space="preserve"> paragrahvi 41 lõike 2 </w:t>
      </w:r>
      <w:commentRangeStart w:id="209"/>
      <w:r w:rsidRPr="6B280350">
        <w:rPr>
          <w:color w:val="auto"/>
        </w:rPr>
        <w:t>punkt</w:t>
      </w:r>
      <w:del w:id="210" w:author="Inge Mehide - JUSTDIGI" w:date="2025-02-20T12:16:00Z" w16du:dateUtc="2025-02-20T10:16:00Z">
        <w:r w:rsidRPr="6B280350" w:rsidDel="005E0F5B">
          <w:rPr>
            <w:color w:val="auto"/>
          </w:rPr>
          <w:delText>i</w:delText>
        </w:r>
      </w:del>
      <w:r w:rsidRPr="6B280350">
        <w:rPr>
          <w:color w:val="auto"/>
        </w:rPr>
        <w:t xml:space="preserve"> </w:t>
      </w:r>
      <w:commentRangeEnd w:id="209"/>
      <w:r w:rsidR="005E0F5B">
        <w:rPr>
          <w:rStyle w:val="Kommentaariviide"/>
        </w:rPr>
        <w:commentReference w:id="209"/>
      </w:r>
      <w:r w:rsidRPr="6B280350">
        <w:rPr>
          <w:color w:val="auto"/>
        </w:rPr>
        <w:t>5</w:t>
      </w:r>
      <w:r w:rsidR="00B57F7D">
        <w:rPr>
          <w:color w:val="auto"/>
        </w:rPr>
        <w:t xml:space="preserve"> muudetakse ja sõnastatakse järgmiselt:</w:t>
      </w:r>
      <w:r w:rsidRPr="6B280350">
        <w:rPr>
          <w:color w:val="auto"/>
        </w:rPr>
        <w:t xml:space="preserve"> </w:t>
      </w:r>
    </w:p>
    <w:p w14:paraId="287CB913" w14:textId="3CA7E25F" w:rsidR="00B57F7D" w:rsidRDefault="00B57F7D" w:rsidP="00DA1DE1">
      <w:pPr>
        <w:ind w:left="0"/>
      </w:pPr>
      <w:r>
        <w:t xml:space="preserve">„5) käitises kasutatavate seadmete ja </w:t>
      </w:r>
      <w:commentRangeStart w:id="211"/>
      <w:r>
        <w:t>tehnoloogia</w:t>
      </w:r>
      <w:del w:id="212" w:author="Inge Mehide - JUSTDIGI" w:date="2025-02-20T12:11:00Z" w16du:dateUtc="2025-02-20T10:11:00Z">
        <w:r w:rsidDel="00AF2113">
          <w:delText>te</w:delText>
        </w:r>
      </w:del>
      <w:r>
        <w:t xml:space="preserve"> </w:t>
      </w:r>
      <w:commentRangeEnd w:id="211"/>
      <w:r w:rsidR="00DC0504">
        <w:rPr>
          <w:rStyle w:val="Kommentaariviide"/>
        </w:rPr>
        <w:commentReference w:id="211"/>
      </w:r>
      <w:r>
        <w:t>vastavus parimale võimalikule tehnikale ning viide kohaldatavatele PVT-järeldustele või nende puudumisel PVT-viitedokumentidele</w:t>
      </w:r>
      <w:r w:rsidR="00FC4DD9">
        <w:t>;“;</w:t>
      </w:r>
    </w:p>
    <w:p w14:paraId="3F48CE9F" w14:textId="77777777" w:rsidR="008A646C" w:rsidRDefault="008A646C" w:rsidP="00DA1DE1">
      <w:pPr>
        <w:ind w:left="0"/>
      </w:pPr>
    </w:p>
    <w:p w14:paraId="06FB319D" w14:textId="417F3F43" w:rsidR="0047464E" w:rsidRPr="002C2480" w:rsidRDefault="5FD45DBA" w:rsidP="00DA1DE1">
      <w:pPr>
        <w:ind w:left="0"/>
      </w:pPr>
      <w:commentRangeStart w:id="213"/>
      <w:r w:rsidRPr="3A6FEF89">
        <w:rPr>
          <w:b/>
          <w:bCs/>
        </w:rPr>
        <w:t>6)</w:t>
      </w:r>
      <w:r>
        <w:t xml:space="preserve"> </w:t>
      </w:r>
      <w:bookmarkStart w:id="214" w:name="_Hlk181872478"/>
      <w:r>
        <w:t>paragrahvi 50 täiendatakse, lugedes olemasolev</w:t>
      </w:r>
      <w:ins w:id="215" w:author="Inge Mehide - JUSTDIGI" w:date="2025-02-20T12:12:00Z">
        <w:r w:rsidR="7B81C7C6">
          <w:t>a</w:t>
        </w:r>
      </w:ins>
      <w:r>
        <w:t xml:space="preserve"> tekst</w:t>
      </w:r>
      <w:ins w:id="216" w:author="Inge Mehide - JUSTDIGI" w:date="2025-02-20T12:12:00Z">
        <w:r w:rsidR="7B81C7C6">
          <w:t>i</w:t>
        </w:r>
      </w:ins>
      <w:r>
        <w:t xml:space="preserve"> lõikeks 1, lõikega 2 järgmises sõnastuses:</w:t>
      </w:r>
      <w:bookmarkEnd w:id="214"/>
      <w:commentRangeEnd w:id="213"/>
      <w:r w:rsidR="0047464E">
        <w:rPr>
          <w:rStyle w:val="Kommentaariviide"/>
        </w:rPr>
        <w:commentReference w:id="213"/>
      </w:r>
    </w:p>
    <w:p w14:paraId="73EC8612" w14:textId="76069A41" w:rsidR="0047464E" w:rsidRPr="002C2480" w:rsidRDefault="0047464E" w:rsidP="00DA1DE1">
      <w:pPr>
        <w:ind w:left="0"/>
      </w:pPr>
      <w:r>
        <w:t>„(</w:t>
      </w:r>
      <w:r w:rsidR="41D7B78C">
        <w:t>2</w:t>
      </w:r>
      <w:r>
        <w:t xml:space="preserve">) </w:t>
      </w:r>
      <w:bookmarkStart w:id="217" w:name="_Hlk181872543"/>
      <w:r>
        <w:t xml:space="preserve">Kui käitise tegevusvaldkonnas, milles tegutsemiseks kompleksluba on antud, ei ületa tegevus käesoleva seaduse § 19 lõike 3 alusel kehtestatud </w:t>
      </w:r>
      <w:proofErr w:type="spellStart"/>
      <w:r>
        <w:t>alltegevusvaldkonna</w:t>
      </w:r>
      <w:proofErr w:type="spellEnd"/>
      <w:r>
        <w:t xml:space="preserve"> künnisvõimsust</w:t>
      </w:r>
      <w:commentRangeStart w:id="218"/>
      <w:ins w:id="219" w:author="Inge Mehide - JUSTDIGI" w:date="2025-02-20T12:14:00Z" w16du:dateUtc="2025-02-20T10:14:00Z">
        <w:r w:rsidR="00EC5FF5">
          <w:t>,</w:t>
        </w:r>
        <w:commentRangeEnd w:id="218"/>
        <w:r w:rsidR="009C106A">
          <w:rPr>
            <w:rStyle w:val="Kommentaariviide"/>
          </w:rPr>
          <w:commentReference w:id="218"/>
        </w:r>
      </w:ins>
      <w:r>
        <w:t xml:space="preserve"> otsustatakse kompleksloa muutmine keskkonnaloaks keskkonnaseadustiku üldosa seaduse § 59 lõike 2 </w:t>
      </w:r>
      <w:commentRangeStart w:id="220"/>
      <w:r>
        <w:t>punktide 4 ja 6</w:t>
      </w:r>
      <w:commentRangeEnd w:id="220"/>
      <w:r w:rsidR="000260D7">
        <w:rPr>
          <w:rStyle w:val="Kommentaariviide"/>
        </w:rPr>
        <w:commentReference w:id="220"/>
      </w:r>
      <w:r>
        <w:t xml:space="preserve"> alusel.“;</w:t>
      </w:r>
      <w:bookmarkEnd w:id="217"/>
    </w:p>
    <w:p w14:paraId="592F0606" w14:textId="77777777" w:rsidR="0047464E" w:rsidRDefault="0047464E" w:rsidP="00DA1DE1">
      <w:pPr>
        <w:ind w:left="0"/>
        <w:rPr>
          <w:b/>
          <w:bCs/>
        </w:rPr>
      </w:pPr>
    </w:p>
    <w:p w14:paraId="3302B533" w14:textId="1ADB9B6C" w:rsidR="008A646C" w:rsidRPr="008A646C" w:rsidRDefault="0047464E" w:rsidP="00DA1DE1">
      <w:pPr>
        <w:ind w:left="0"/>
        <w:rPr>
          <w:b/>
          <w:bCs/>
        </w:rPr>
      </w:pPr>
      <w:r>
        <w:rPr>
          <w:b/>
          <w:bCs/>
        </w:rPr>
        <w:t>7</w:t>
      </w:r>
      <w:r w:rsidR="008A646C" w:rsidRPr="008A646C">
        <w:rPr>
          <w:b/>
          <w:bCs/>
        </w:rPr>
        <w:t>)</w:t>
      </w:r>
      <w:r w:rsidR="008A646C" w:rsidRPr="00504471">
        <w:t xml:space="preserve"> </w:t>
      </w:r>
      <w:r w:rsidR="0045784C" w:rsidRPr="00666321">
        <w:t>paragrahv</w:t>
      </w:r>
      <w:r w:rsidR="00FC4DD9">
        <w:t>i</w:t>
      </w:r>
      <w:r w:rsidR="0045784C" w:rsidRPr="00666321">
        <w:t xml:space="preserve"> 59 </w:t>
      </w:r>
      <w:commentRangeStart w:id="221"/>
      <w:r w:rsidR="00FC4DD9">
        <w:t>lõige</w:t>
      </w:r>
      <w:del w:id="222" w:author="Inge Mehide - JUSTDIGI" w:date="2025-02-20T12:16:00Z" w16du:dateUtc="2025-02-20T10:16:00Z">
        <w:r w:rsidR="00FC4DD9" w:rsidDel="00AF6C9A">
          <w:delText>t</w:delText>
        </w:r>
      </w:del>
      <w:r w:rsidR="00FC4DD9">
        <w:t xml:space="preserve"> </w:t>
      </w:r>
      <w:commentRangeEnd w:id="221"/>
      <w:r w:rsidR="00372AB2">
        <w:rPr>
          <w:rStyle w:val="Kommentaariviide"/>
        </w:rPr>
        <w:commentReference w:id="221"/>
      </w:r>
      <w:r w:rsidR="00FC4DD9">
        <w:t xml:space="preserve">1 </w:t>
      </w:r>
      <w:r w:rsidR="00BD7AD4" w:rsidRPr="00666321">
        <w:t xml:space="preserve">muudetakse ja sõnastatakse </w:t>
      </w:r>
      <w:r w:rsidR="009F418F" w:rsidRPr="00666321">
        <w:t>järgmiselt:</w:t>
      </w:r>
    </w:p>
    <w:p w14:paraId="0DBE3FAA" w14:textId="6421AE24" w:rsidR="0045784C" w:rsidRDefault="009F418F" w:rsidP="00DA1DE1">
      <w:pPr>
        <w:ind w:left="0" w:firstLine="0"/>
        <w:rPr>
          <w:color w:val="auto"/>
          <w:szCs w:val="24"/>
        </w:rPr>
      </w:pPr>
      <w:r>
        <w:rPr>
          <w:color w:val="auto"/>
          <w:szCs w:val="24"/>
        </w:rPr>
        <w:t xml:space="preserve">„(1) </w:t>
      </w:r>
      <w:r w:rsidR="009A370F" w:rsidRPr="009A370F">
        <w:rPr>
          <w:color w:val="auto"/>
          <w:szCs w:val="24"/>
        </w:rPr>
        <w:t>Käitaja peab säilitama kõik</w:t>
      </w:r>
      <w:ins w:id="223" w:author="Inge Mehide - JUSTDIGI" w:date="2025-02-20T12:19:00Z" w16du:dateUtc="2025-02-20T10:19:00Z">
        <w:r w:rsidR="00E2764A">
          <w:rPr>
            <w:color w:val="auto"/>
            <w:szCs w:val="24"/>
          </w:rPr>
          <w:t>i</w:t>
        </w:r>
      </w:ins>
      <w:r w:rsidR="009A370F" w:rsidRPr="009A370F">
        <w:rPr>
          <w:color w:val="auto"/>
          <w:szCs w:val="24"/>
        </w:rPr>
        <w:t xml:space="preserve"> talle kuuluva</w:t>
      </w:r>
      <w:ins w:id="224" w:author="Inge Mehide - JUSTDIGI" w:date="2025-02-20T12:19:00Z" w16du:dateUtc="2025-02-20T10:19:00Z">
        <w:r w:rsidR="00E2764A">
          <w:rPr>
            <w:color w:val="auto"/>
            <w:szCs w:val="24"/>
          </w:rPr>
          <w:t>i</w:t>
        </w:r>
      </w:ins>
      <w:r w:rsidR="009A370F" w:rsidRPr="009A370F">
        <w:rPr>
          <w:color w:val="auto"/>
          <w:szCs w:val="24"/>
        </w:rPr>
        <w:t xml:space="preserve">d kompleksloa taotlemise, </w:t>
      </w:r>
      <w:del w:id="225" w:author="Inge Mehide - JUSTDIGI" w:date="2025-02-20T12:18:00Z" w16du:dateUtc="2025-02-20T10:18:00Z">
        <w:r w:rsidR="009A370F" w:rsidRPr="009A370F" w:rsidDel="00565C1D">
          <w:rPr>
            <w:color w:val="auto"/>
            <w:szCs w:val="24"/>
          </w:rPr>
          <w:delText xml:space="preserve">kompleksloa </w:delText>
        </w:r>
      </w:del>
      <w:r w:rsidR="009A370F" w:rsidRPr="009A370F">
        <w:rPr>
          <w:color w:val="auto"/>
          <w:szCs w:val="24"/>
        </w:rPr>
        <w:t>andmise, kompleksloaga määratud seire ning nõuete täitmise kontrollimise</w:t>
      </w:r>
      <w:r w:rsidR="007C46CA">
        <w:rPr>
          <w:color w:val="auto"/>
          <w:szCs w:val="24"/>
        </w:rPr>
        <w:t>ga</w:t>
      </w:r>
      <w:r w:rsidR="009A370F" w:rsidRPr="009A370F">
        <w:rPr>
          <w:color w:val="auto"/>
          <w:szCs w:val="24"/>
        </w:rPr>
        <w:t xml:space="preserve"> seotud dokumen</w:t>
      </w:r>
      <w:ins w:id="226" w:author="Inge Mehide - JUSTDIGI" w:date="2025-02-20T12:19:00Z" w16du:dateUtc="2025-02-20T10:19:00Z">
        <w:r w:rsidR="007E6A36">
          <w:rPr>
            <w:color w:val="auto"/>
            <w:szCs w:val="24"/>
          </w:rPr>
          <w:t>te</w:t>
        </w:r>
      </w:ins>
      <w:del w:id="227" w:author="Inge Mehide - JUSTDIGI" w:date="2025-02-20T12:19:00Z" w16du:dateUtc="2025-02-20T10:19:00Z">
        <w:r w:rsidR="009A370F" w:rsidRPr="009A370F" w:rsidDel="007E6A36">
          <w:rPr>
            <w:color w:val="auto"/>
            <w:szCs w:val="24"/>
          </w:rPr>
          <w:delText>did</w:delText>
        </w:r>
      </w:del>
      <w:r w:rsidR="009A370F" w:rsidRPr="009A370F">
        <w:rPr>
          <w:color w:val="auto"/>
          <w:szCs w:val="24"/>
        </w:rPr>
        <w:t xml:space="preserve"> ja </w:t>
      </w:r>
      <w:r w:rsidR="009A370F" w:rsidRPr="0047464E">
        <w:rPr>
          <w:color w:val="auto"/>
          <w:szCs w:val="24"/>
        </w:rPr>
        <w:t>a</w:t>
      </w:r>
      <w:r w:rsidR="009A370F" w:rsidRPr="009A370F">
        <w:rPr>
          <w:color w:val="auto"/>
          <w:szCs w:val="24"/>
        </w:rPr>
        <w:t>ndme</w:t>
      </w:r>
      <w:ins w:id="228" w:author="Inge Mehide - JUSTDIGI" w:date="2025-02-20T12:19:00Z" w16du:dateUtc="2025-02-20T10:19:00Z">
        <w:r w:rsidR="007E6A36">
          <w:rPr>
            <w:color w:val="auto"/>
            <w:szCs w:val="24"/>
          </w:rPr>
          <w:t>i</w:t>
        </w:r>
      </w:ins>
      <w:r w:rsidR="009A370F" w:rsidRPr="009A370F">
        <w:rPr>
          <w:color w:val="auto"/>
          <w:szCs w:val="24"/>
        </w:rPr>
        <w:t>d vähemalt viis aastat alates nende tekkimisest</w:t>
      </w:r>
      <w:r w:rsidR="009A370F">
        <w:rPr>
          <w:color w:val="auto"/>
          <w:szCs w:val="24"/>
        </w:rPr>
        <w:t>.“;</w:t>
      </w:r>
    </w:p>
    <w:p w14:paraId="454DC1D8" w14:textId="77777777" w:rsidR="0045784C" w:rsidRPr="002556E4" w:rsidRDefault="0045784C" w:rsidP="00DA1DE1">
      <w:pPr>
        <w:ind w:left="0" w:firstLine="0"/>
        <w:rPr>
          <w:color w:val="auto"/>
          <w:szCs w:val="24"/>
        </w:rPr>
      </w:pPr>
    </w:p>
    <w:p w14:paraId="6883E3FB" w14:textId="34BDCEE2" w:rsidR="00ED1EC5" w:rsidRPr="002556E4" w:rsidRDefault="0047464E" w:rsidP="00DA1DE1">
      <w:pPr>
        <w:ind w:left="0" w:right="0" w:firstLine="0"/>
        <w:rPr>
          <w:color w:val="auto"/>
          <w:szCs w:val="24"/>
        </w:rPr>
      </w:pPr>
      <w:r>
        <w:rPr>
          <w:b/>
          <w:bCs/>
          <w:color w:val="auto"/>
          <w:szCs w:val="24"/>
        </w:rPr>
        <w:t>8</w:t>
      </w:r>
      <w:r w:rsidR="00ED1EC5" w:rsidRPr="002556E4">
        <w:rPr>
          <w:b/>
          <w:bCs/>
          <w:color w:val="auto"/>
          <w:szCs w:val="24"/>
        </w:rPr>
        <w:t>)</w:t>
      </w:r>
      <w:r w:rsidR="00ED1EC5" w:rsidRPr="00B15CD2">
        <w:rPr>
          <w:color w:val="auto"/>
          <w:szCs w:val="24"/>
        </w:rPr>
        <w:t xml:space="preserve"> </w:t>
      </w:r>
      <w:r w:rsidR="00ED1EC5" w:rsidRPr="002556E4">
        <w:rPr>
          <w:color w:val="auto"/>
          <w:szCs w:val="24"/>
        </w:rPr>
        <w:t xml:space="preserve">paragrahvi 158 lõikes 3 asendatakse sõna „ettekirjutuse“ </w:t>
      </w:r>
      <w:del w:id="229" w:author="Inge Mehide - JUSTDIGI" w:date="2025-02-20T12:20:00Z" w16du:dateUtc="2025-02-20T10:20:00Z">
        <w:r w:rsidR="00ED1EC5" w:rsidRPr="002556E4" w:rsidDel="005E12A9">
          <w:rPr>
            <w:color w:val="auto"/>
            <w:szCs w:val="24"/>
          </w:rPr>
          <w:delText xml:space="preserve">tekstiosaga </w:delText>
        </w:r>
      </w:del>
      <w:ins w:id="230" w:author="Inge Mehide - JUSTDIGI" w:date="2025-02-20T12:20:00Z" w16du:dateUtc="2025-02-20T10:20:00Z">
        <w:r w:rsidR="005E12A9">
          <w:rPr>
            <w:color w:val="auto"/>
            <w:szCs w:val="24"/>
          </w:rPr>
          <w:t>sõnadega</w:t>
        </w:r>
        <w:r w:rsidR="005E12A9" w:rsidRPr="002556E4">
          <w:rPr>
            <w:color w:val="auto"/>
            <w:szCs w:val="24"/>
          </w:rPr>
          <w:t xml:space="preserve"> </w:t>
        </w:r>
      </w:ins>
      <w:r w:rsidR="00ED1EC5" w:rsidRPr="002556E4">
        <w:rPr>
          <w:color w:val="auto"/>
          <w:szCs w:val="24"/>
        </w:rPr>
        <w:t>„korrapärase kontrolli“;</w:t>
      </w:r>
    </w:p>
    <w:p w14:paraId="26CE04E1" w14:textId="77777777" w:rsidR="00ED1EC5" w:rsidRPr="002556E4" w:rsidRDefault="00ED1EC5" w:rsidP="00DA1DE1">
      <w:pPr>
        <w:ind w:left="0" w:right="0" w:firstLine="0"/>
        <w:rPr>
          <w:color w:val="auto"/>
          <w:szCs w:val="24"/>
        </w:rPr>
      </w:pPr>
    </w:p>
    <w:p w14:paraId="489DE668" w14:textId="196C4A33" w:rsidR="00ED1EC5" w:rsidRPr="002556E4" w:rsidRDefault="0047464E" w:rsidP="00DA1DE1">
      <w:pPr>
        <w:ind w:left="0"/>
        <w:rPr>
          <w:color w:val="auto"/>
        </w:rPr>
      </w:pPr>
      <w:r>
        <w:rPr>
          <w:b/>
          <w:bCs/>
          <w:color w:val="auto"/>
        </w:rPr>
        <w:t>9</w:t>
      </w:r>
      <w:r w:rsidR="3E25950F" w:rsidRPr="6B280350">
        <w:rPr>
          <w:b/>
          <w:bCs/>
          <w:color w:val="auto"/>
        </w:rPr>
        <w:t>)</w:t>
      </w:r>
      <w:r w:rsidR="3E25950F" w:rsidRPr="6B280350">
        <w:rPr>
          <w:color w:val="auto"/>
        </w:rPr>
        <w:t xml:space="preserve"> paragrahv</w:t>
      </w:r>
      <w:r w:rsidR="00AB329B">
        <w:rPr>
          <w:color w:val="auto"/>
        </w:rPr>
        <w:t>i</w:t>
      </w:r>
      <w:r w:rsidR="3E25950F" w:rsidRPr="6B280350">
        <w:rPr>
          <w:color w:val="auto"/>
        </w:rPr>
        <w:t xml:space="preserve"> 159 </w:t>
      </w:r>
      <w:r w:rsidR="00AB329B">
        <w:rPr>
          <w:color w:val="auto"/>
        </w:rPr>
        <w:t xml:space="preserve">tekst </w:t>
      </w:r>
      <w:r w:rsidR="3E25950F" w:rsidRPr="6B280350">
        <w:rPr>
          <w:color w:val="auto"/>
        </w:rPr>
        <w:t>muudetakse ja sõnastatakse järg</w:t>
      </w:r>
      <w:r w:rsidR="0AA2557F" w:rsidRPr="6B280350">
        <w:rPr>
          <w:color w:val="auto"/>
        </w:rPr>
        <w:t>miselt</w:t>
      </w:r>
      <w:r w:rsidR="3E25950F" w:rsidRPr="6B280350">
        <w:rPr>
          <w:color w:val="auto"/>
        </w:rPr>
        <w:t>:</w:t>
      </w:r>
    </w:p>
    <w:p w14:paraId="6C9D063C" w14:textId="1ABED4F7" w:rsidR="00ED1EC5" w:rsidRDefault="00ED1EC5" w:rsidP="00DA1DE1">
      <w:pPr>
        <w:ind w:left="0" w:right="0" w:firstLine="0"/>
        <w:rPr>
          <w:color w:val="auto"/>
          <w:szCs w:val="24"/>
        </w:rPr>
      </w:pPr>
      <w:r w:rsidRPr="002556E4">
        <w:rPr>
          <w:color w:val="auto"/>
          <w:szCs w:val="24"/>
        </w:rPr>
        <w:t>„Erakorraline keskkonnaalane kontroll tehakse keskkonnajärelevalve korras selleks, et võimalikult kiiresti uurida tõsiseid keskkonnaalaseid kaebusi, avariisid või vahejuhtumeid või loa nõuete täitmata jätmist. Erakorralist keskkonnaalast kontrolli võib vajaduse korral teha ka enne loa väljaandmist, läbivaatamist või ajakohastamist.“;</w:t>
      </w:r>
    </w:p>
    <w:p w14:paraId="5F051F8F" w14:textId="77777777" w:rsidR="00ED1EC5" w:rsidRDefault="00ED1EC5" w:rsidP="00DA1DE1">
      <w:pPr>
        <w:ind w:left="0" w:right="0" w:firstLine="0"/>
        <w:rPr>
          <w:color w:val="auto"/>
          <w:szCs w:val="24"/>
        </w:rPr>
      </w:pPr>
    </w:p>
    <w:p w14:paraId="5EB2AB6E" w14:textId="6222030A" w:rsidR="00D139B9" w:rsidRDefault="68C7ED2D" w:rsidP="00DA1DE1">
      <w:pPr>
        <w:ind w:left="0" w:right="0" w:firstLine="0"/>
        <w:rPr>
          <w:color w:val="auto"/>
        </w:rPr>
      </w:pPr>
      <w:r w:rsidRPr="6753B488">
        <w:rPr>
          <w:b/>
          <w:bCs/>
          <w:color w:val="auto"/>
        </w:rPr>
        <w:t>10</w:t>
      </w:r>
      <w:r w:rsidR="0D638166" w:rsidRPr="6753B488">
        <w:rPr>
          <w:b/>
          <w:bCs/>
          <w:color w:val="auto"/>
        </w:rPr>
        <w:t>)</w:t>
      </w:r>
      <w:r w:rsidR="0D638166" w:rsidRPr="6753B488">
        <w:rPr>
          <w:color w:val="auto"/>
        </w:rPr>
        <w:t xml:space="preserve"> </w:t>
      </w:r>
      <w:r w:rsidR="43B424BA" w:rsidRPr="6753B488">
        <w:rPr>
          <w:color w:val="auto"/>
        </w:rPr>
        <w:t>paragrahvi 163 lõikes 1 asendatakse tekstiosa „õigel ajal“ sõnaga „</w:t>
      </w:r>
      <w:commentRangeStart w:id="231"/>
      <w:r w:rsidR="43B424BA" w:rsidRPr="6753B488">
        <w:rPr>
          <w:color w:val="auto"/>
        </w:rPr>
        <w:t>viivitamat</w:t>
      </w:r>
      <w:ins w:id="232" w:author="Markus Ühtigi - JUSTDIGI" w:date="2025-03-05T10:10:00Z" w16du:dateUtc="2025-03-05T08:10:00Z">
        <w:r w:rsidR="00125A58">
          <w:rPr>
            <w:color w:val="auto"/>
          </w:rPr>
          <w:t>a</w:t>
        </w:r>
      </w:ins>
      <w:del w:id="233" w:author="Markus Ühtigi - JUSTDIGI" w:date="2025-03-05T10:10:00Z" w16du:dateUtc="2025-03-05T08:10:00Z">
        <w:r w:rsidR="43B424BA" w:rsidRPr="6753B488" w:rsidDel="00125A58">
          <w:rPr>
            <w:color w:val="auto"/>
          </w:rPr>
          <w:delText>ult</w:delText>
        </w:r>
      </w:del>
      <w:commentRangeEnd w:id="231"/>
      <w:r w:rsidR="00125A58">
        <w:rPr>
          <w:rStyle w:val="Kommentaariviide"/>
        </w:rPr>
        <w:commentReference w:id="231"/>
      </w:r>
      <w:r w:rsidR="43B424BA" w:rsidRPr="6753B488">
        <w:rPr>
          <w:color w:val="auto"/>
        </w:rPr>
        <w:t>“</w:t>
      </w:r>
      <w:r w:rsidR="339DA3C7" w:rsidRPr="6753B488">
        <w:rPr>
          <w:color w:val="auto"/>
        </w:rPr>
        <w:t>;</w:t>
      </w:r>
    </w:p>
    <w:p w14:paraId="7B64CC73" w14:textId="2C617E27" w:rsidR="00C26F41" w:rsidRDefault="00C26F41" w:rsidP="00DA1DE1">
      <w:pPr>
        <w:ind w:left="0" w:right="0" w:firstLine="0"/>
        <w:rPr>
          <w:color w:val="auto"/>
        </w:rPr>
      </w:pPr>
    </w:p>
    <w:p w14:paraId="0C25F6C5" w14:textId="6C178D77" w:rsidR="00D139B9" w:rsidRPr="007E0A6C" w:rsidRDefault="73891242" w:rsidP="00DA1DE1">
      <w:pPr>
        <w:ind w:left="0" w:right="0" w:firstLine="0"/>
        <w:rPr>
          <w:color w:val="auto"/>
        </w:rPr>
      </w:pPr>
      <w:r w:rsidRPr="6753B488">
        <w:rPr>
          <w:b/>
          <w:bCs/>
          <w:color w:val="auto"/>
        </w:rPr>
        <w:t>11)</w:t>
      </w:r>
      <w:r w:rsidRPr="6753B488">
        <w:rPr>
          <w:color w:val="auto"/>
        </w:rPr>
        <w:t xml:space="preserve"> </w:t>
      </w:r>
      <w:r w:rsidR="617BF6AF" w:rsidRPr="6753B488">
        <w:rPr>
          <w:color w:val="auto"/>
        </w:rPr>
        <w:t>seadust täiendatakse §-</w:t>
      </w:r>
      <w:commentRangeStart w:id="234"/>
      <w:del w:id="235" w:author="Inge Mehide - JUSTDIGI" w:date="2025-02-20T12:23:00Z" w16du:dateUtc="2025-02-20T10:23:00Z">
        <w:r w:rsidR="617BF6AF" w:rsidRPr="6753B488" w:rsidDel="0093085E">
          <w:rPr>
            <w:color w:val="auto"/>
          </w:rPr>
          <w:delText>i</w:delText>
        </w:r>
      </w:del>
      <w:commentRangeEnd w:id="234"/>
      <w:r w:rsidR="0093085E">
        <w:rPr>
          <w:rStyle w:val="Kommentaariviide"/>
        </w:rPr>
        <w:commentReference w:id="234"/>
      </w:r>
      <w:r w:rsidR="617BF6AF" w:rsidRPr="6753B488">
        <w:rPr>
          <w:color w:val="auto"/>
        </w:rPr>
        <w:t>ga 163</w:t>
      </w:r>
      <w:r w:rsidR="617BF6AF" w:rsidRPr="6753B488">
        <w:rPr>
          <w:color w:val="auto"/>
          <w:vertAlign w:val="superscript"/>
        </w:rPr>
        <w:t>1</w:t>
      </w:r>
      <w:r w:rsidR="617BF6AF" w:rsidRPr="6753B488">
        <w:rPr>
          <w:color w:val="auto"/>
        </w:rPr>
        <w:t xml:space="preserve"> järgmises sõnastuses:</w:t>
      </w:r>
    </w:p>
    <w:p w14:paraId="1CF8F59B" w14:textId="77777777" w:rsidR="00E3641A" w:rsidRPr="00054C6A" w:rsidRDefault="5756416B" w:rsidP="00DA1DE1">
      <w:pPr>
        <w:ind w:left="0" w:right="0" w:firstLine="0"/>
        <w:rPr>
          <w:b/>
          <w:bCs/>
          <w:color w:val="auto"/>
        </w:rPr>
      </w:pPr>
      <w:r w:rsidRPr="6753B488">
        <w:rPr>
          <w:b/>
          <w:bCs/>
          <w:color w:val="auto"/>
        </w:rPr>
        <w:t>„§ 163</w:t>
      </w:r>
      <w:r w:rsidRPr="6753B488">
        <w:rPr>
          <w:b/>
          <w:bCs/>
          <w:color w:val="auto"/>
          <w:vertAlign w:val="superscript"/>
        </w:rPr>
        <w:t>1</w:t>
      </w:r>
      <w:r w:rsidRPr="6753B488">
        <w:rPr>
          <w:b/>
          <w:bCs/>
          <w:color w:val="auto"/>
        </w:rPr>
        <w:t xml:space="preserve">. Käitise tegevuse kavandatavast muutmisest </w:t>
      </w:r>
      <w:commentRangeStart w:id="236"/>
      <w:r w:rsidRPr="6753B488">
        <w:rPr>
          <w:b/>
          <w:bCs/>
          <w:color w:val="auto"/>
        </w:rPr>
        <w:t>või</w:t>
      </w:r>
      <w:commentRangeEnd w:id="236"/>
      <w:r w:rsidR="009A460D">
        <w:rPr>
          <w:rStyle w:val="Kommentaariviide"/>
        </w:rPr>
        <w:commentReference w:id="236"/>
      </w:r>
      <w:r w:rsidRPr="6753B488">
        <w:rPr>
          <w:b/>
          <w:bCs/>
          <w:color w:val="auto"/>
        </w:rPr>
        <w:t xml:space="preserve"> laiendamisest teatamata jätmine </w:t>
      </w:r>
    </w:p>
    <w:p w14:paraId="3C9CEFD1" w14:textId="77777777" w:rsidR="00E3641A" w:rsidRDefault="00E3641A" w:rsidP="00DA1DE1">
      <w:pPr>
        <w:ind w:left="0" w:right="0" w:firstLine="0"/>
        <w:rPr>
          <w:color w:val="auto"/>
        </w:rPr>
      </w:pPr>
    </w:p>
    <w:p w14:paraId="15F2F53B" w14:textId="6CD3B66F" w:rsidR="00E3641A" w:rsidRPr="00E3641A" w:rsidRDefault="00E3641A" w:rsidP="00DA1DE1">
      <w:pPr>
        <w:ind w:left="0" w:right="0" w:firstLine="0"/>
        <w:rPr>
          <w:color w:val="auto"/>
        </w:rPr>
      </w:pPr>
      <w:r w:rsidRPr="534013F5">
        <w:rPr>
          <w:color w:val="auto"/>
        </w:rPr>
        <w:t>(1) Käitise</w:t>
      </w:r>
      <w:del w:id="237" w:author="Inge Mehide - JUSTDIGI" w:date="2025-02-20T12:25:00Z" w16du:dateUtc="2025-02-20T10:25:00Z">
        <w:r w:rsidRPr="534013F5" w:rsidDel="008D711A">
          <w:rPr>
            <w:color w:val="auto"/>
          </w:rPr>
          <w:delText>s</w:delText>
        </w:r>
      </w:del>
      <w:r w:rsidRPr="534013F5">
        <w:rPr>
          <w:color w:val="auto"/>
        </w:rPr>
        <w:t xml:space="preserve"> </w:t>
      </w:r>
      <w:ins w:id="238" w:author="Inge Mehide - JUSTDIGI" w:date="2025-02-20T12:25:00Z" w16du:dateUtc="2025-02-20T10:25:00Z">
        <w:r w:rsidR="008D711A" w:rsidRPr="534013F5">
          <w:rPr>
            <w:color w:val="auto"/>
          </w:rPr>
          <w:t xml:space="preserve">tegevuse </w:t>
        </w:r>
      </w:ins>
      <w:r w:rsidRPr="534013F5">
        <w:rPr>
          <w:color w:val="auto"/>
        </w:rPr>
        <w:t xml:space="preserve">kavandatavast </w:t>
      </w:r>
      <w:del w:id="239" w:author="Inge Mehide - JUSTDIGI" w:date="2025-02-20T12:24:00Z" w16du:dateUtc="2025-02-20T10:24:00Z">
        <w:r w:rsidRPr="534013F5" w:rsidDel="0022477D">
          <w:rPr>
            <w:color w:val="auto"/>
          </w:rPr>
          <w:delText xml:space="preserve">tegevuse </w:delText>
        </w:r>
      </w:del>
      <w:r w:rsidRPr="534013F5">
        <w:rPr>
          <w:color w:val="auto"/>
        </w:rPr>
        <w:t xml:space="preserve">muutmisest või laiendamisest teatamata jätmise eest – </w:t>
      </w:r>
    </w:p>
    <w:p w14:paraId="24B69B92" w14:textId="77777777" w:rsidR="00E3641A" w:rsidRPr="00E3641A" w:rsidRDefault="00E3641A" w:rsidP="00DA1DE1">
      <w:pPr>
        <w:ind w:left="0" w:right="0" w:firstLine="0"/>
        <w:rPr>
          <w:color w:val="auto"/>
        </w:rPr>
      </w:pPr>
      <w:r w:rsidRPr="534013F5">
        <w:rPr>
          <w:color w:val="auto"/>
        </w:rPr>
        <w:t>karistatakse rahatrahviga kuni 200 trahviühikut.</w:t>
      </w:r>
    </w:p>
    <w:p w14:paraId="20760613" w14:textId="77777777" w:rsidR="00D23ABE" w:rsidRDefault="00D23ABE" w:rsidP="00DA1DE1">
      <w:pPr>
        <w:ind w:left="0" w:right="0" w:firstLine="0"/>
        <w:rPr>
          <w:color w:val="auto"/>
        </w:rPr>
      </w:pPr>
    </w:p>
    <w:p w14:paraId="0C7B004A" w14:textId="77777777" w:rsidR="00E3641A" w:rsidRPr="00E3641A" w:rsidRDefault="00E3641A" w:rsidP="00DA1DE1">
      <w:pPr>
        <w:ind w:left="0" w:right="0" w:firstLine="0"/>
        <w:rPr>
          <w:color w:val="auto"/>
        </w:rPr>
      </w:pPr>
      <w:r w:rsidRPr="534013F5">
        <w:rPr>
          <w:color w:val="auto"/>
        </w:rPr>
        <w:t>(2) Sama tegevuse eest, kui selle on toime pannud juriidiline isik, –</w:t>
      </w:r>
    </w:p>
    <w:p w14:paraId="0F8CDEB5" w14:textId="65C6DEF6" w:rsidR="00D139B9" w:rsidRDefault="00E3641A" w:rsidP="00DA1DE1">
      <w:pPr>
        <w:ind w:left="0" w:right="0" w:firstLine="0"/>
        <w:rPr>
          <w:color w:val="auto"/>
        </w:rPr>
      </w:pPr>
      <w:r w:rsidRPr="534013F5">
        <w:rPr>
          <w:color w:val="auto"/>
        </w:rPr>
        <w:t>karistatakse rahatrahviga kuni 200 000 eurot.“;</w:t>
      </w:r>
    </w:p>
    <w:p w14:paraId="048FBF13" w14:textId="77777777" w:rsidR="00E3641A" w:rsidRPr="002556E4" w:rsidRDefault="00E3641A" w:rsidP="00DA1DE1">
      <w:pPr>
        <w:ind w:left="0" w:right="0" w:firstLine="0"/>
        <w:rPr>
          <w:color w:val="auto"/>
          <w:szCs w:val="24"/>
        </w:rPr>
      </w:pPr>
    </w:p>
    <w:p w14:paraId="6298A337" w14:textId="29BE3520" w:rsidR="00ED1EC5" w:rsidRPr="002556E4" w:rsidRDefault="00B83F94" w:rsidP="00DA1DE1">
      <w:pPr>
        <w:ind w:left="0"/>
        <w:rPr>
          <w:color w:val="auto"/>
        </w:rPr>
      </w:pPr>
      <w:r w:rsidRPr="534013F5">
        <w:rPr>
          <w:b/>
          <w:bCs/>
          <w:color w:val="auto"/>
        </w:rPr>
        <w:lastRenderedPageBreak/>
        <w:t>1</w:t>
      </w:r>
      <w:r w:rsidR="00E3641A" w:rsidRPr="534013F5">
        <w:rPr>
          <w:b/>
          <w:bCs/>
          <w:color w:val="auto"/>
        </w:rPr>
        <w:t>2</w:t>
      </w:r>
      <w:r w:rsidR="00ED1EC5" w:rsidRPr="534013F5">
        <w:rPr>
          <w:b/>
          <w:bCs/>
          <w:color w:val="auto"/>
        </w:rPr>
        <w:t xml:space="preserve">) </w:t>
      </w:r>
      <w:r w:rsidR="00ED1EC5" w:rsidRPr="534013F5">
        <w:rPr>
          <w:color w:val="auto"/>
        </w:rPr>
        <w:t>paragrahvi 164 täiendatakse lõikega 3 järgmises sõnastuses:</w:t>
      </w:r>
    </w:p>
    <w:p w14:paraId="3AF0AF22" w14:textId="77777777" w:rsidR="0047464E" w:rsidRDefault="00ED1EC5" w:rsidP="00DA1DE1">
      <w:pPr>
        <w:ind w:left="0" w:right="0" w:firstLine="0"/>
        <w:jc w:val="left"/>
        <w:rPr>
          <w:color w:val="auto"/>
          <w:szCs w:val="24"/>
        </w:rPr>
      </w:pPr>
      <w:r w:rsidRPr="002556E4">
        <w:rPr>
          <w:color w:val="auto"/>
          <w:szCs w:val="24"/>
        </w:rPr>
        <w:t xml:space="preserve">„(3) Käesoleva seaduse </w:t>
      </w:r>
      <w:r w:rsidR="009A30A4" w:rsidRPr="00051F08">
        <w:rPr>
          <w:color w:val="auto"/>
          <w:szCs w:val="24"/>
        </w:rPr>
        <w:t>§</w:t>
      </w:r>
      <w:r w:rsidR="009A30A4">
        <w:rPr>
          <w:color w:val="auto"/>
          <w:szCs w:val="24"/>
        </w:rPr>
        <w:t>-</w:t>
      </w:r>
      <w:r w:rsidRPr="002556E4">
        <w:rPr>
          <w:color w:val="auto"/>
          <w:szCs w:val="24"/>
        </w:rPr>
        <w:t>s 162 sätestatud väärteo aegumis</w:t>
      </w:r>
      <w:r w:rsidR="007C46CA">
        <w:rPr>
          <w:color w:val="auto"/>
          <w:szCs w:val="24"/>
        </w:rPr>
        <w:t xml:space="preserve">e </w:t>
      </w:r>
      <w:r w:rsidRPr="002556E4">
        <w:rPr>
          <w:color w:val="auto"/>
          <w:szCs w:val="24"/>
        </w:rPr>
        <w:t xml:space="preserve">tähtaeg on </w:t>
      </w:r>
      <w:r>
        <w:rPr>
          <w:color w:val="auto"/>
          <w:szCs w:val="24"/>
        </w:rPr>
        <w:t>viis</w:t>
      </w:r>
      <w:r w:rsidRPr="002556E4">
        <w:rPr>
          <w:color w:val="auto"/>
          <w:szCs w:val="24"/>
        </w:rPr>
        <w:t xml:space="preserve"> aastat.</w:t>
      </w:r>
      <w:r w:rsidR="009A30A4">
        <w:rPr>
          <w:color w:val="auto"/>
          <w:szCs w:val="24"/>
        </w:rPr>
        <w:t>“</w:t>
      </w:r>
      <w:r w:rsidR="0047464E">
        <w:rPr>
          <w:color w:val="auto"/>
          <w:szCs w:val="24"/>
        </w:rPr>
        <w:t>;</w:t>
      </w:r>
    </w:p>
    <w:p w14:paraId="4288D64A" w14:textId="77777777" w:rsidR="0047464E" w:rsidRDefault="0047464E" w:rsidP="00DA1DE1">
      <w:pPr>
        <w:ind w:left="0" w:right="0" w:firstLine="0"/>
        <w:jc w:val="left"/>
        <w:rPr>
          <w:color w:val="auto"/>
          <w:szCs w:val="24"/>
        </w:rPr>
      </w:pPr>
    </w:p>
    <w:p w14:paraId="640CD982" w14:textId="23116F92" w:rsidR="0047464E" w:rsidRPr="0047464E" w:rsidRDefault="0047464E" w:rsidP="00DA1DE1">
      <w:pPr>
        <w:ind w:left="0" w:right="0" w:firstLine="0"/>
        <w:jc w:val="left"/>
        <w:rPr>
          <w:color w:val="auto"/>
        </w:rPr>
      </w:pPr>
      <w:r w:rsidRPr="534013F5">
        <w:rPr>
          <w:b/>
          <w:bCs/>
          <w:color w:val="auto"/>
        </w:rPr>
        <w:t>1</w:t>
      </w:r>
      <w:r w:rsidR="00E3641A" w:rsidRPr="534013F5">
        <w:rPr>
          <w:b/>
          <w:bCs/>
          <w:color w:val="auto"/>
        </w:rPr>
        <w:t>3</w:t>
      </w:r>
      <w:r w:rsidRPr="534013F5">
        <w:rPr>
          <w:b/>
          <w:bCs/>
          <w:color w:val="auto"/>
        </w:rPr>
        <w:t>)</w:t>
      </w:r>
      <w:r w:rsidRPr="534013F5">
        <w:rPr>
          <w:color w:val="auto"/>
        </w:rPr>
        <w:t xml:space="preserve"> </w:t>
      </w:r>
      <w:bookmarkStart w:id="240" w:name="_Hlk181876717"/>
      <w:commentRangeStart w:id="241"/>
      <w:r w:rsidRPr="534013F5">
        <w:rPr>
          <w:color w:val="auto"/>
        </w:rPr>
        <w:t>seadust täiendatakse §-</w:t>
      </w:r>
      <w:commentRangeStart w:id="242"/>
      <w:del w:id="243" w:author="Inge Mehide - JUSTDIGI" w:date="2025-02-20T12:29:00Z" w16du:dateUtc="2025-02-20T10:29:00Z">
        <w:r w:rsidRPr="534013F5" w:rsidDel="00BA7834">
          <w:rPr>
            <w:color w:val="auto"/>
          </w:rPr>
          <w:delText>i</w:delText>
        </w:r>
      </w:del>
      <w:commentRangeEnd w:id="242"/>
      <w:r w:rsidR="00BA7834">
        <w:rPr>
          <w:rStyle w:val="Kommentaariviide"/>
        </w:rPr>
        <w:commentReference w:id="242"/>
      </w:r>
      <w:r w:rsidRPr="534013F5">
        <w:rPr>
          <w:color w:val="auto"/>
        </w:rPr>
        <w:t>ga 169</w:t>
      </w:r>
      <w:r w:rsidRPr="534013F5">
        <w:rPr>
          <w:color w:val="auto"/>
          <w:vertAlign w:val="superscript"/>
        </w:rPr>
        <w:t>2</w:t>
      </w:r>
      <w:r w:rsidRPr="534013F5">
        <w:rPr>
          <w:color w:val="auto"/>
        </w:rPr>
        <w:t xml:space="preserve"> järgmises sõnastuses</w:t>
      </w:r>
      <w:bookmarkEnd w:id="240"/>
      <w:r w:rsidRPr="534013F5">
        <w:rPr>
          <w:color w:val="auto"/>
        </w:rPr>
        <w:t>:</w:t>
      </w:r>
      <w:commentRangeEnd w:id="241"/>
      <w:r w:rsidR="009A460D">
        <w:rPr>
          <w:rStyle w:val="Kommentaariviide"/>
        </w:rPr>
        <w:commentReference w:id="241"/>
      </w:r>
    </w:p>
    <w:p w14:paraId="5C014590" w14:textId="067E4471" w:rsidR="0047464E" w:rsidRPr="00E67C3F" w:rsidRDefault="0047464E" w:rsidP="00DA1DE1">
      <w:pPr>
        <w:ind w:left="0" w:right="0" w:firstLine="0"/>
        <w:jc w:val="left"/>
        <w:rPr>
          <w:b/>
          <w:bCs/>
          <w:color w:val="auto"/>
          <w:szCs w:val="24"/>
        </w:rPr>
      </w:pPr>
      <w:r w:rsidRPr="00E67C3F">
        <w:rPr>
          <w:b/>
          <w:bCs/>
          <w:color w:val="auto"/>
          <w:szCs w:val="24"/>
        </w:rPr>
        <w:t>„§ 169</w:t>
      </w:r>
      <w:r w:rsidRPr="00E67C3F">
        <w:rPr>
          <w:b/>
          <w:bCs/>
          <w:color w:val="auto"/>
          <w:szCs w:val="24"/>
          <w:vertAlign w:val="superscript"/>
        </w:rPr>
        <w:t>2</w:t>
      </w:r>
      <w:r w:rsidRPr="00E67C3F">
        <w:rPr>
          <w:b/>
          <w:bCs/>
          <w:color w:val="auto"/>
          <w:szCs w:val="24"/>
        </w:rPr>
        <w:t>. Kompleksloa vormistamine keskkonnaloaks</w:t>
      </w:r>
    </w:p>
    <w:p w14:paraId="37D69063" w14:textId="77777777" w:rsidR="0047464E" w:rsidRPr="0047464E" w:rsidRDefault="0047464E" w:rsidP="00DA1DE1">
      <w:pPr>
        <w:ind w:left="0" w:right="0" w:firstLine="0"/>
        <w:jc w:val="left"/>
        <w:rPr>
          <w:color w:val="auto"/>
          <w:szCs w:val="24"/>
        </w:rPr>
      </w:pPr>
    </w:p>
    <w:p w14:paraId="6FF12F54" w14:textId="12FB9DA2" w:rsidR="009C53BD" w:rsidRDefault="0047464E" w:rsidP="00DA1DE1">
      <w:pPr>
        <w:ind w:left="0" w:right="0" w:firstLine="0"/>
        <w:rPr>
          <w:color w:val="auto"/>
          <w:szCs w:val="24"/>
        </w:rPr>
      </w:pPr>
      <w:bookmarkStart w:id="244" w:name="_Hlk181877005"/>
      <w:r w:rsidRPr="0047464E">
        <w:rPr>
          <w:color w:val="auto"/>
          <w:szCs w:val="24"/>
        </w:rPr>
        <w:t xml:space="preserve">Kui käitise tegevusvaldkonnas, milles tegutsemiseks kompleksluba on antud, ei ületa tegevus käesoleva seaduse § 19 lõike 3 alusel kehtestatud </w:t>
      </w:r>
      <w:proofErr w:type="spellStart"/>
      <w:r w:rsidRPr="0047464E">
        <w:rPr>
          <w:color w:val="auto"/>
          <w:szCs w:val="24"/>
        </w:rPr>
        <w:t>alltegevusvaldkonna</w:t>
      </w:r>
      <w:proofErr w:type="spellEnd"/>
      <w:r w:rsidRPr="0047464E">
        <w:rPr>
          <w:color w:val="auto"/>
          <w:szCs w:val="24"/>
        </w:rPr>
        <w:t xml:space="preserve"> künnisvõimsust, siis vormistab loa andja sellise kompleksloa ühe aasta jooksul käesoleva paragrahvi jõustumisest </w:t>
      </w:r>
      <w:ins w:id="245" w:author="Inge Mehide - JUSTDIGI" w:date="2025-02-20T12:31:00Z" w16du:dateUtc="2025-02-20T10:31:00Z">
        <w:r w:rsidR="00CD1F30">
          <w:rPr>
            <w:color w:val="auto"/>
            <w:szCs w:val="24"/>
          </w:rPr>
          <w:t xml:space="preserve">arvates </w:t>
        </w:r>
      </w:ins>
      <w:r w:rsidRPr="0047464E">
        <w:rPr>
          <w:color w:val="auto"/>
          <w:szCs w:val="24"/>
        </w:rPr>
        <w:t>keskkonnaseadustiku üldosa seaduse § 53 lõike 3 alusel kehtestatud andmekoosseisuga keskkonnaloaks. Sellisel juhul otsustab loa andja varem kehtinud loa ümbervormistamise avatud menetluseta.“</w:t>
      </w:r>
      <w:r w:rsidR="00F057A4">
        <w:rPr>
          <w:color w:val="auto"/>
          <w:szCs w:val="24"/>
        </w:rPr>
        <w:t>.</w:t>
      </w:r>
    </w:p>
    <w:bookmarkEnd w:id="244"/>
    <w:p w14:paraId="7E049EF4" w14:textId="77777777" w:rsidR="00ED1EC5" w:rsidRPr="002556E4" w:rsidRDefault="00ED1EC5" w:rsidP="00DA1DE1">
      <w:pPr>
        <w:ind w:left="0" w:right="0" w:firstLine="0"/>
        <w:jc w:val="left"/>
        <w:rPr>
          <w:color w:val="auto"/>
          <w:szCs w:val="24"/>
        </w:rPr>
      </w:pPr>
    </w:p>
    <w:p w14:paraId="12B1A513" w14:textId="09DB37F9" w:rsidR="009C53BD" w:rsidRPr="002556E4" w:rsidRDefault="06E7B355" w:rsidP="00DA1DE1">
      <w:pPr>
        <w:pStyle w:val="Pealkiri1"/>
        <w:spacing w:after="0" w:line="240" w:lineRule="auto"/>
        <w:ind w:left="0"/>
        <w:jc w:val="left"/>
        <w:rPr>
          <w:color w:val="auto"/>
          <w:szCs w:val="24"/>
        </w:rPr>
      </w:pPr>
      <w:r w:rsidRPr="002556E4">
        <w:rPr>
          <w:color w:val="auto"/>
          <w:szCs w:val="24"/>
        </w:rPr>
        <w:t xml:space="preserve">§ </w:t>
      </w:r>
      <w:r w:rsidR="003A3427">
        <w:rPr>
          <w:color w:val="auto"/>
          <w:szCs w:val="24"/>
        </w:rPr>
        <w:t>8</w:t>
      </w:r>
      <w:r w:rsidRPr="002556E4">
        <w:rPr>
          <w:color w:val="auto"/>
          <w:szCs w:val="24"/>
        </w:rPr>
        <w:t>. Veeseaduse muutmine</w:t>
      </w:r>
    </w:p>
    <w:p w14:paraId="4416919C" w14:textId="19B5C6D8" w:rsidR="009C53BD" w:rsidRPr="002556E4" w:rsidRDefault="009C53BD" w:rsidP="00DA1DE1">
      <w:pPr>
        <w:ind w:left="0" w:right="0" w:firstLine="0"/>
        <w:jc w:val="left"/>
        <w:rPr>
          <w:color w:val="auto"/>
          <w:szCs w:val="24"/>
        </w:rPr>
      </w:pPr>
    </w:p>
    <w:p w14:paraId="30DCE0FE" w14:textId="4B7C473B" w:rsidR="009C53BD" w:rsidRPr="002556E4" w:rsidRDefault="00055FA4" w:rsidP="00DA1DE1">
      <w:pPr>
        <w:ind w:left="0" w:right="0"/>
        <w:rPr>
          <w:color w:val="auto"/>
          <w:szCs w:val="24"/>
        </w:rPr>
      </w:pPr>
      <w:r w:rsidRPr="002556E4">
        <w:rPr>
          <w:color w:val="auto"/>
          <w:szCs w:val="24"/>
        </w:rPr>
        <w:t>Veeseaduses tehakse järgmised muudatused:</w:t>
      </w:r>
    </w:p>
    <w:p w14:paraId="24B04984" w14:textId="5E2EA2AD" w:rsidR="009C53BD" w:rsidRPr="002556E4" w:rsidRDefault="009C53BD" w:rsidP="00DA1DE1">
      <w:pPr>
        <w:ind w:left="0" w:right="0" w:firstLine="0"/>
        <w:jc w:val="left"/>
        <w:rPr>
          <w:color w:val="auto"/>
          <w:szCs w:val="24"/>
        </w:rPr>
      </w:pPr>
    </w:p>
    <w:p w14:paraId="6862D95A" w14:textId="5D8BDF1D" w:rsidR="00AB12D5" w:rsidRPr="002556E4" w:rsidRDefault="00AB12D5" w:rsidP="00DA1DE1">
      <w:pPr>
        <w:pStyle w:val="Normaallaadveeb"/>
        <w:spacing w:before="0" w:beforeAutospacing="0" w:after="0" w:afterAutospacing="0"/>
        <w:jc w:val="both"/>
        <w:rPr>
          <w:b/>
          <w:bCs/>
        </w:rPr>
      </w:pPr>
      <w:r w:rsidRPr="002556E4">
        <w:rPr>
          <w:b/>
          <w:bCs/>
        </w:rPr>
        <w:t>1)</w:t>
      </w:r>
      <w:r w:rsidRPr="0012263B">
        <w:t xml:space="preserve"> </w:t>
      </w:r>
      <w:r w:rsidR="005B6242" w:rsidRPr="005B6242">
        <w:t xml:space="preserve">paragrahvi 165 lõikes 3 ja § 166 lõikes 4 asendatakse tekstiosa „esitades teatise infosüsteemi kaudu vähemalt 14 päeva enne </w:t>
      </w:r>
      <w:proofErr w:type="spellStart"/>
      <w:r w:rsidR="005B6242" w:rsidRPr="005B6242">
        <w:t>aunastamise</w:t>
      </w:r>
      <w:proofErr w:type="spellEnd"/>
      <w:r w:rsidR="005B6242" w:rsidRPr="005B6242">
        <w:t xml:space="preserve"> alustamist“ tekstiosaga „esitades teatise keskkonnaotsuste infosüsteemi kaudu enne </w:t>
      </w:r>
      <w:proofErr w:type="spellStart"/>
      <w:r w:rsidR="005B6242" w:rsidRPr="005B6242">
        <w:t>aunastamise</w:t>
      </w:r>
      <w:proofErr w:type="spellEnd"/>
      <w:r w:rsidR="005B6242" w:rsidRPr="005B6242">
        <w:t xml:space="preserve"> alustamist“;</w:t>
      </w:r>
    </w:p>
    <w:p w14:paraId="6A7618CD" w14:textId="77777777" w:rsidR="007172E1" w:rsidRPr="002556E4" w:rsidRDefault="007172E1" w:rsidP="00DA1DE1">
      <w:pPr>
        <w:ind w:left="0" w:right="0" w:firstLine="0"/>
        <w:rPr>
          <w:color w:val="auto"/>
          <w:szCs w:val="24"/>
        </w:rPr>
      </w:pPr>
    </w:p>
    <w:p w14:paraId="0C9445B2" w14:textId="45D73AE7" w:rsidR="007517F3" w:rsidRPr="00B526A7" w:rsidRDefault="007517F3" w:rsidP="00DA1DE1">
      <w:pPr>
        <w:ind w:left="0" w:right="0" w:firstLine="0"/>
        <w:rPr>
          <w:color w:val="auto"/>
          <w:szCs w:val="24"/>
        </w:rPr>
      </w:pPr>
      <w:r w:rsidRPr="00B526A7">
        <w:rPr>
          <w:b/>
          <w:bCs/>
          <w:color w:val="auto"/>
          <w:szCs w:val="24"/>
        </w:rPr>
        <w:t>2)</w:t>
      </w:r>
      <w:r w:rsidR="00C91CA1" w:rsidRPr="00B526A7">
        <w:rPr>
          <w:color w:val="auto"/>
          <w:szCs w:val="24"/>
        </w:rPr>
        <w:t xml:space="preserve"> </w:t>
      </w:r>
      <w:r w:rsidRPr="00B526A7">
        <w:rPr>
          <w:color w:val="auto"/>
          <w:szCs w:val="24"/>
        </w:rPr>
        <w:t xml:space="preserve">paragrahvi 187 punktides 8 ja 10 asendatakse sõna „veekogu“ </w:t>
      </w:r>
      <w:commentRangeStart w:id="246"/>
      <w:r w:rsidRPr="00B526A7">
        <w:rPr>
          <w:color w:val="auto"/>
          <w:szCs w:val="24"/>
        </w:rPr>
        <w:t xml:space="preserve">vastavas käändes </w:t>
      </w:r>
      <w:commentRangeEnd w:id="246"/>
      <w:r w:rsidR="006660C7">
        <w:rPr>
          <w:rStyle w:val="Kommentaariviide"/>
        </w:rPr>
        <w:commentReference w:id="246"/>
      </w:r>
      <w:r w:rsidRPr="00B526A7">
        <w:rPr>
          <w:color w:val="auto"/>
          <w:szCs w:val="24"/>
        </w:rPr>
        <w:t>sõnaga „meri“ vastavas käändes;</w:t>
      </w:r>
    </w:p>
    <w:p w14:paraId="0049167C" w14:textId="344EAD28" w:rsidR="779AAA52" w:rsidRPr="00B526A7" w:rsidRDefault="779AAA52" w:rsidP="00DA1DE1">
      <w:pPr>
        <w:ind w:left="0" w:right="0" w:firstLine="0"/>
        <w:rPr>
          <w:color w:val="auto"/>
          <w:szCs w:val="24"/>
        </w:rPr>
      </w:pPr>
    </w:p>
    <w:p w14:paraId="1B522BC1" w14:textId="2B53EE17" w:rsidR="003822EE" w:rsidRPr="00B526A7" w:rsidRDefault="003822EE" w:rsidP="00DA1DE1">
      <w:pPr>
        <w:ind w:left="0"/>
        <w:rPr>
          <w:szCs w:val="24"/>
        </w:rPr>
      </w:pPr>
      <w:r w:rsidRPr="00B526A7">
        <w:rPr>
          <w:b/>
          <w:bCs/>
          <w:color w:val="000000" w:themeColor="text1"/>
          <w:szCs w:val="24"/>
        </w:rPr>
        <w:t>3)</w:t>
      </w:r>
      <w:r w:rsidRPr="00B526A7">
        <w:rPr>
          <w:color w:val="000000" w:themeColor="text1"/>
          <w:szCs w:val="24"/>
        </w:rPr>
        <w:t xml:space="preserve"> paragrahvi 187 punkt 15 muudetakse ja sõnastatakse järgmiselt:</w:t>
      </w:r>
    </w:p>
    <w:p w14:paraId="3A65536B" w14:textId="672EDD7E" w:rsidR="003822EE" w:rsidRPr="00B526A7" w:rsidRDefault="003822EE" w:rsidP="00DA1DE1">
      <w:pPr>
        <w:ind w:left="0"/>
        <w:rPr>
          <w:color w:val="000000" w:themeColor="text1"/>
        </w:rPr>
      </w:pPr>
      <w:r w:rsidRPr="2F8F67C5">
        <w:rPr>
          <w:color w:val="000000" w:themeColor="text1"/>
        </w:rPr>
        <w:t>„15) arendatakse kala- või muu käesoleva paragrahvi punktides 15</w:t>
      </w:r>
      <w:r w:rsidRPr="00DB3114">
        <w:rPr>
          <w:color w:val="000000" w:themeColor="text1"/>
          <w:vertAlign w:val="superscript"/>
        </w:rPr>
        <w:t>1</w:t>
      </w:r>
      <w:r w:rsidRPr="2F8F67C5">
        <w:rPr>
          <w:color w:val="000000" w:themeColor="text1"/>
        </w:rPr>
        <w:t xml:space="preserve"> ja 15</w:t>
      </w:r>
      <w:r w:rsidRPr="00DB3114">
        <w:rPr>
          <w:color w:val="000000" w:themeColor="text1"/>
          <w:vertAlign w:val="superscript"/>
        </w:rPr>
        <w:t>2</w:t>
      </w:r>
      <w:r w:rsidRPr="2F8F67C5">
        <w:rPr>
          <w:color w:val="000000" w:themeColor="text1"/>
        </w:rPr>
        <w:t xml:space="preserve"> nimetamata vee-elusressursi kasvatust toodangu juurdekasvuga rohkem kui üks tonn aastas;“;</w:t>
      </w:r>
    </w:p>
    <w:p w14:paraId="5C3E1493" w14:textId="77777777" w:rsidR="003822EE" w:rsidRPr="00B526A7" w:rsidRDefault="003822EE" w:rsidP="00DA1DE1">
      <w:pPr>
        <w:ind w:left="0"/>
        <w:rPr>
          <w:color w:val="000000" w:themeColor="text1"/>
          <w:szCs w:val="24"/>
        </w:rPr>
      </w:pPr>
    </w:p>
    <w:p w14:paraId="54A82A09" w14:textId="6ED9EB5A" w:rsidR="003822EE" w:rsidRPr="00B526A7" w:rsidRDefault="003822EE" w:rsidP="00DA1DE1">
      <w:pPr>
        <w:ind w:left="0"/>
        <w:rPr>
          <w:color w:val="000000" w:themeColor="text1"/>
        </w:rPr>
      </w:pPr>
      <w:r w:rsidRPr="2F8F67C5">
        <w:rPr>
          <w:b/>
          <w:bCs/>
          <w:color w:val="000000" w:themeColor="text1"/>
        </w:rPr>
        <w:t>4)</w:t>
      </w:r>
      <w:r w:rsidRPr="2F8F67C5">
        <w:rPr>
          <w:color w:val="000000" w:themeColor="text1"/>
        </w:rPr>
        <w:t xml:space="preserve"> paragrahvi 187 täiendatakse punkti</w:t>
      </w:r>
      <w:r w:rsidR="007C46CA">
        <w:rPr>
          <w:color w:val="000000" w:themeColor="text1"/>
        </w:rPr>
        <w:t>de</w:t>
      </w:r>
      <w:r w:rsidRPr="2F8F67C5">
        <w:rPr>
          <w:color w:val="000000" w:themeColor="text1"/>
        </w:rPr>
        <w:t>ga 15</w:t>
      </w:r>
      <w:r w:rsidRPr="2F8F67C5">
        <w:rPr>
          <w:color w:val="000000" w:themeColor="text1"/>
          <w:vertAlign w:val="superscript"/>
        </w:rPr>
        <w:t xml:space="preserve">1 </w:t>
      </w:r>
      <w:r w:rsidRPr="00DB3114">
        <w:rPr>
          <w:color w:val="000000" w:themeColor="text1"/>
        </w:rPr>
        <w:t>ja 15</w:t>
      </w:r>
      <w:r w:rsidRPr="2F8F67C5">
        <w:rPr>
          <w:color w:val="000000" w:themeColor="text1"/>
          <w:vertAlign w:val="superscript"/>
        </w:rPr>
        <w:t>2</w:t>
      </w:r>
      <w:r w:rsidRPr="2F8F67C5">
        <w:rPr>
          <w:color w:val="000000" w:themeColor="text1"/>
        </w:rPr>
        <w:t xml:space="preserve"> järgmises sõnastuses:</w:t>
      </w:r>
    </w:p>
    <w:p w14:paraId="526184EB" w14:textId="0EB9B0FC" w:rsidR="003822EE" w:rsidRPr="00B526A7" w:rsidRDefault="002025F0" w:rsidP="00DA1DE1">
      <w:pPr>
        <w:ind w:left="0"/>
        <w:rPr>
          <w:color w:val="000000" w:themeColor="text1"/>
        </w:rPr>
      </w:pPr>
      <w:r>
        <w:rPr>
          <w:color w:val="000000" w:themeColor="text1"/>
        </w:rPr>
        <w:t>„</w:t>
      </w:r>
      <w:r w:rsidR="003822EE" w:rsidRPr="2F8F67C5">
        <w:rPr>
          <w:color w:val="000000" w:themeColor="text1"/>
        </w:rPr>
        <w:t>15</w:t>
      </w:r>
      <w:r w:rsidR="003822EE" w:rsidRPr="2F8F67C5">
        <w:rPr>
          <w:color w:val="000000" w:themeColor="text1"/>
          <w:vertAlign w:val="superscript"/>
        </w:rPr>
        <w:t>1</w:t>
      </w:r>
      <w:r w:rsidR="003822EE" w:rsidRPr="2F8F67C5">
        <w:rPr>
          <w:color w:val="000000" w:themeColor="text1"/>
        </w:rPr>
        <w:t xml:space="preserve">) arendatakse vetika- </w:t>
      </w:r>
      <w:r w:rsidR="003E2B98">
        <w:rPr>
          <w:color w:val="000000" w:themeColor="text1"/>
        </w:rPr>
        <w:t>või</w:t>
      </w:r>
      <w:r w:rsidR="003E2B98" w:rsidRPr="2F8F67C5">
        <w:rPr>
          <w:color w:val="000000" w:themeColor="text1"/>
        </w:rPr>
        <w:t xml:space="preserve"> </w:t>
      </w:r>
      <w:r w:rsidR="003822EE" w:rsidRPr="2F8F67C5">
        <w:rPr>
          <w:color w:val="000000" w:themeColor="text1"/>
        </w:rPr>
        <w:t>karbikasvatust, välja arvatud meres, toodangu juurdekasvuga rohkem kui üks tonn aastas;</w:t>
      </w:r>
    </w:p>
    <w:p w14:paraId="238C7FEF" w14:textId="7C0F98FA" w:rsidR="003822EE" w:rsidRPr="00B526A7" w:rsidRDefault="003822EE" w:rsidP="00DA1DE1">
      <w:pPr>
        <w:ind w:left="0"/>
      </w:pPr>
      <w:r w:rsidRPr="2F8F67C5">
        <w:rPr>
          <w:color w:val="000000" w:themeColor="text1"/>
        </w:rPr>
        <w:t>15</w:t>
      </w:r>
      <w:r w:rsidRPr="2F8F67C5">
        <w:rPr>
          <w:color w:val="000000" w:themeColor="text1"/>
          <w:vertAlign w:val="superscript"/>
        </w:rPr>
        <w:t>2</w:t>
      </w:r>
      <w:r w:rsidRPr="2F8F67C5">
        <w:rPr>
          <w:color w:val="000000" w:themeColor="text1"/>
        </w:rPr>
        <w:t>) arendatakse vetika</w:t>
      </w:r>
      <w:r w:rsidR="00047777">
        <w:rPr>
          <w:color w:val="000000" w:themeColor="text1"/>
        </w:rPr>
        <w:t xml:space="preserve">- </w:t>
      </w:r>
      <w:r w:rsidR="003E2B98">
        <w:rPr>
          <w:color w:val="000000" w:themeColor="text1"/>
        </w:rPr>
        <w:t xml:space="preserve">või </w:t>
      </w:r>
      <w:r w:rsidR="00047777">
        <w:rPr>
          <w:color w:val="000000" w:themeColor="text1"/>
        </w:rPr>
        <w:t>karbi</w:t>
      </w:r>
      <w:r w:rsidRPr="2F8F67C5">
        <w:rPr>
          <w:color w:val="000000" w:themeColor="text1"/>
        </w:rPr>
        <w:t>kasvatust meres toodangu juurdekasvuga rohkem kui 100 tonni aastas;“;</w:t>
      </w:r>
    </w:p>
    <w:p w14:paraId="6014C86B" w14:textId="77777777" w:rsidR="003822EE" w:rsidRDefault="003822EE" w:rsidP="00DA1DE1">
      <w:pPr>
        <w:ind w:left="0" w:right="0" w:firstLine="0"/>
        <w:rPr>
          <w:color w:val="auto"/>
          <w:szCs w:val="24"/>
        </w:rPr>
      </w:pPr>
    </w:p>
    <w:p w14:paraId="4E21A90A" w14:textId="44100F76" w:rsidR="005529D0" w:rsidRDefault="5D570AF8" w:rsidP="00DA1DE1">
      <w:pPr>
        <w:ind w:left="0" w:right="0" w:firstLine="0"/>
        <w:rPr>
          <w:color w:val="auto"/>
        </w:rPr>
      </w:pPr>
      <w:r w:rsidRPr="48775756">
        <w:rPr>
          <w:b/>
          <w:bCs/>
          <w:color w:val="auto"/>
        </w:rPr>
        <w:t>5)</w:t>
      </w:r>
      <w:r w:rsidRPr="48775756">
        <w:rPr>
          <w:color w:val="auto"/>
        </w:rPr>
        <w:t xml:space="preserve"> </w:t>
      </w:r>
      <w:r w:rsidR="3D6425D6" w:rsidRPr="48775756">
        <w:rPr>
          <w:color w:val="auto"/>
        </w:rPr>
        <w:t xml:space="preserve">paragrahvi 188 lõiget 1 täiendatakse punktiga </w:t>
      </w:r>
      <w:commentRangeStart w:id="247"/>
      <w:r w:rsidR="00A92267" w:rsidRPr="48775756">
        <w:rPr>
          <w:color w:val="auto"/>
        </w:rPr>
        <w:t>12</w:t>
      </w:r>
      <w:r w:rsidR="3D6425D6" w:rsidRPr="48775756">
        <w:rPr>
          <w:color w:val="auto"/>
        </w:rPr>
        <w:t xml:space="preserve"> </w:t>
      </w:r>
      <w:commentRangeEnd w:id="247"/>
      <w:r w:rsidR="00813F66">
        <w:rPr>
          <w:rStyle w:val="Kommentaariviide"/>
        </w:rPr>
        <w:commentReference w:id="247"/>
      </w:r>
      <w:r w:rsidR="3D6425D6" w:rsidRPr="48775756">
        <w:rPr>
          <w:color w:val="auto"/>
        </w:rPr>
        <w:t>järgmises sõnastuses:</w:t>
      </w:r>
    </w:p>
    <w:p w14:paraId="17AB232F" w14:textId="372DF962" w:rsidR="00A92267" w:rsidRPr="005529D0" w:rsidRDefault="3EC48054" w:rsidP="00DA1DE1">
      <w:pPr>
        <w:ind w:left="0" w:right="0" w:firstLine="0"/>
        <w:rPr>
          <w:color w:val="auto"/>
        </w:rPr>
      </w:pPr>
      <w:r w:rsidRPr="48775756">
        <w:rPr>
          <w:color w:val="auto"/>
        </w:rPr>
        <w:t>„</w:t>
      </w:r>
      <w:r w:rsidR="3CB3875D" w:rsidRPr="48775756">
        <w:rPr>
          <w:color w:val="auto"/>
        </w:rPr>
        <w:t>12</w:t>
      </w:r>
      <w:r w:rsidR="3D6425D6" w:rsidRPr="48775756">
        <w:rPr>
          <w:color w:val="auto"/>
        </w:rPr>
        <w:t>) silla või truubi ehitamiseks</w:t>
      </w:r>
      <w:r w:rsidR="0871EAC0" w:rsidRPr="48775756">
        <w:rPr>
          <w:color w:val="auto"/>
        </w:rPr>
        <w:t xml:space="preserve">, välja arvatud käesoleva seaduse § 187 punktis </w:t>
      </w:r>
      <w:r w:rsidR="4006F507" w:rsidRPr="48775756">
        <w:rPr>
          <w:color w:val="auto"/>
        </w:rPr>
        <w:t>17 nimetatud tegevuse</w:t>
      </w:r>
      <w:r w:rsidR="1B5ED6B3" w:rsidRPr="48775756">
        <w:rPr>
          <w:color w:val="auto"/>
        </w:rPr>
        <w:t xml:space="preserve"> korral</w:t>
      </w:r>
      <w:r w:rsidR="3D6425D6" w:rsidRPr="48775756">
        <w:rPr>
          <w:color w:val="auto"/>
        </w:rPr>
        <w:t>.</w:t>
      </w:r>
      <w:r w:rsidR="42397774" w:rsidRPr="48775756">
        <w:rPr>
          <w:color w:val="auto"/>
        </w:rPr>
        <w:t>“</w:t>
      </w:r>
      <w:r w:rsidR="3D6425D6" w:rsidRPr="48775756">
        <w:rPr>
          <w:color w:val="auto"/>
        </w:rPr>
        <w:t>;</w:t>
      </w:r>
    </w:p>
    <w:p w14:paraId="4079F927" w14:textId="77777777" w:rsidR="00A92267" w:rsidRPr="00B526A7" w:rsidRDefault="00A92267" w:rsidP="00DA1DE1">
      <w:pPr>
        <w:ind w:left="0" w:right="0" w:firstLine="0"/>
        <w:rPr>
          <w:color w:val="auto"/>
          <w:szCs w:val="24"/>
        </w:rPr>
      </w:pPr>
    </w:p>
    <w:p w14:paraId="18598D7C" w14:textId="34CDC2AC" w:rsidR="003822EE" w:rsidRPr="00B526A7" w:rsidRDefault="000708F5" w:rsidP="00DA1DE1">
      <w:pPr>
        <w:ind w:left="0" w:right="0"/>
        <w:rPr>
          <w:color w:val="auto"/>
          <w:szCs w:val="24"/>
        </w:rPr>
      </w:pPr>
      <w:r>
        <w:rPr>
          <w:b/>
          <w:bCs/>
          <w:color w:val="auto"/>
          <w:szCs w:val="24"/>
        </w:rPr>
        <w:t>6</w:t>
      </w:r>
      <w:r w:rsidR="003822EE" w:rsidRPr="00B526A7">
        <w:rPr>
          <w:b/>
          <w:bCs/>
          <w:color w:val="auto"/>
          <w:szCs w:val="24"/>
        </w:rPr>
        <w:t>)</w:t>
      </w:r>
      <w:r w:rsidR="003822EE" w:rsidRPr="00B526A7">
        <w:rPr>
          <w:color w:val="auto"/>
          <w:szCs w:val="24"/>
        </w:rPr>
        <w:t xml:space="preserve"> paragrahvi 193 lõi</w:t>
      </w:r>
      <w:r w:rsidR="00047777">
        <w:rPr>
          <w:color w:val="auto"/>
          <w:szCs w:val="24"/>
        </w:rPr>
        <w:t>k</w:t>
      </w:r>
      <w:r w:rsidR="003822EE" w:rsidRPr="00B526A7">
        <w:rPr>
          <w:color w:val="auto"/>
          <w:szCs w:val="24"/>
        </w:rPr>
        <w:t>e 1 punkt 12 muudetakse ja sõnastatakse järgmiselt:</w:t>
      </w:r>
    </w:p>
    <w:p w14:paraId="3E959501" w14:textId="77777777" w:rsidR="003822EE" w:rsidRPr="00B526A7" w:rsidRDefault="003822EE" w:rsidP="00DA1DE1">
      <w:pPr>
        <w:ind w:left="0" w:right="0"/>
        <w:rPr>
          <w:color w:val="auto"/>
          <w:szCs w:val="24"/>
        </w:rPr>
      </w:pPr>
      <w:r w:rsidRPr="00B526A7">
        <w:rPr>
          <w:color w:val="auto"/>
          <w:szCs w:val="24"/>
        </w:rPr>
        <w:t xml:space="preserve">„12) mere süvendamise, tahkete ainete merre paigutamise või </w:t>
      </w:r>
      <w:proofErr w:type="spellStart"/>
      <w:r w:rsidRPr="00B526A7">
        <w:rPr>
          <w:color w:val="auto"/>
          <w:szCs w:val="24"/>
        </w:rPr>
        <w:t>kaadamise</w:t>
      </w:r>
      <w:proofErr w:type="spellEnd"/>
      <w:r w:rsidRPr="00B526A7">
        <w:rPr>
          <w:color w:val="auto"/>
          <w:szCs w:val="24"/>
        </w:rPr>
        <w:t xml:space="preserve"> nõuded;“;</w:t>
      </w:r>
    </w:p>
    <w:p w14:paraId="3EF5F16D" w14:textId="77777777" w:rsidR="003729FD" w:rsidRDefault="003729FD" w:rsidP="00DA1DE1">
      <w:pPr>
        <w:ind w:left="0" w:right="0" w:firstLine="0"/>
        <w:rPr>
          <w:b/>
          <w:bCs/>
          <w:color w:val="auto"/>
        </w:rPr>
      </w:pPr>
    </w:p>
    <w:p w14:paraId="1A54B8A9" w14:textId="26E51F7E" w:rsidR="003822EE" w:rsidRPr="00B526A7" w:rsidRDefault="000708F5" w:rsidP="00DA1DE1">
      <w:pPr>
        <w:ind w:left="0" w:right="0" w:firstLine="0"/>
        <w:rPr>
          <w:b/>
          <w:bCs/>
          <w:color w:val="auto"/>
        </w:rPr>
      </w:pPr>
      <w:r w:rsidRPr="0B344771">
        <w:rPr>
          <w:b/>
          <w:bCs/>
          <w:color w:val="auto"/>
        </w:rPr>
        <w:t>7</w:t>
      </w:r>
      <w:r w:rsidR="003822EE" w:rsidRPr="0B344771">
        <w:rPr>
          <w:b/>
          <w:bCs/>
          <w:color w:val="auto"/>
        </w:rPr>
        <w:t>)</w:t>
      </w:r>
      <w:r w:rsidR="003822EE" w:rsidRPr="0B344771">
        <w:rPr>
          <w:color w:val="auto"/>
        </w:rPr>
        <w:t xml:space="preserve"> paragrahvi 196 lõike 2 punkt 2 muudetakse ja sõnastatakse järgmiselt:</w:t>
      </w:r>
    </w:p>
    <w:p w14:paraId="3F3CE7F0" w14:textId="0D52F9FF" w:rsidR="003822EE" w:rsidRPr="00B526A7" w:rsidRDefault="003822EE" w:rsidP="00DA1DE1">
      <w:pPr>
        <w:ind w:left="0" w:right="0" w:firstLine="0"/>
        <w:rPr>
          <w:color w:val="auto"/>
          <w:szCs w:val="24"/>
        </w:rPr>
      </w:pPr>
      <w:r w:rsidRPr="00B526A7">
        <w:rPr>
          <w:color w:val="auto"/>
          <w:szCs w:val="24"/>
        </w:rPr>
        <w:t>„2) veekogu, välja arvatud meri, süvendamine või sellise veekogu põhja samas mahus süvenduspinnase paigutamine</w:t>
      </w:r>
      <w:r w:rsidR="006A41D4">
        <w:rPr>
          <w:color w:val="auto"/>
          <w:szCs w:val="24"/>
        </w:rPr>
        <w:t xml:space="preserve"> </w:t>
      </w:r>
      <w:r w:rsidRPr="00B526A7">
        <w:rPr>
          <w:color w:val="auto"/>
          <w:szCs w:val="24"/>
        </w:rPr>
        <w:t xml:space="preserve">mahuga alates </w:t>
      </w:r>
      <w:commentRangeStart w:id="248"/>
      <w:del w:id="249" w:author="Inge Mehide - JUSTDIGI" w:date="2025-02-20T12:48:00Z" w16du:dateUtc="2025-02-20T10:48:00Z">
        <w:r w:rsidRPr="00B526A7" w:rsidDel="008B2059">
          <w:rPr>
            <w:color w:val="auto"/>
            <w:szCs w:val="24"/>
          </w:rPr>
          <w:delText>5</w:delText>
        </w:r>
      </w:del>
      <w:ins w:id="250" w:author="Inge Mehide - JUSTDIGI" w:date="2025-02-20T12:48:00Z" w16du:dateUtc="2025-02-20T10:48:00Z">
        <w:r w:rsidR="008B2059">
          <w:rPr>
            <w:color w:val="auto"/>
            <w:szCs w:val="24"/>
          </w:rPr>
          <w:t>viiest</w:t>
        </w:r>
      </w:ins>
      <w:r w:rsidRPr="00B526A7">
        <w:rPr>
          <w:color w:val="auto"/>
          <w:szCs w:val="24"/>
        </w:rPr>
        <w:t xml:space="preserve"> </w:t>
      </w:r>
      <w:commentRangeEnd w:id="248"/>
      <w:r w:rsidR="00562A5E">
        <w:rPr>
          <w:rStyle w:val="Kommentaariviide"/>
        </w:rPr>
        <w:commentReference w:id="248"/>
      </w:r>
      <w:r w:rsidRPr="00B526A7">
        <w:rPr>
          <w:color w:val="auto"/>
          <w:szCs w:val="24"/>
        </w:rPr>
        <w:t>kuupmeetrist;“;</w:t>
      </w:r>
    </w:p>
    <w:p w14:paraId="1E9AB30A" w14:textId="77777777" w:rsidR="003822EE" w:rsidRPr="00B526A7" w:rsidRDefault="003822EE" w:rsidP="00DA1DE1">
      <w:pPr>
        <w:ind w:left="0" w:right="0" w:firstLine="0"/>
        <w:rPr>
          <w:color w:val="auto"/>
          <w:szCs w:val="24"/>
        </w:rPr>
      </w:pPr>
    </w:p>
    <w:p w14:paraId="2FD339BC" w14:textId="2A1AB3D1" w:rsidR="003822EE" w:rsidRPr="00B526A7" w:rsidRDefault="000708F5" w:rsidP="00DA1DE1">
      <w:pPr>
        <w:ind w:left="0" w:right="0" w:firstLine="0"/>
        <w:rPr>
          <w:b/>
          <w:bCs/>
          <w:color w:val="auto"/>
        </w:rPr>
      </w:pPr>
      <w:r w:rsidRPr="0B344771">
        <w:rPr>
          <w:b/>
          <w:bCs/>
          <w:color w:val="auto"/>
        </w:rPr>
        <w:t>8</w:t>
      </w:r>
      <w:r w:rsidR="003822EE" w:rsidRPr="0B344771">
        <w:rPr>
          <w:b/>
          <w:bCs/>
          <w:color w:val="auto"/>
        </w:rPr>
        <w:t>)</w:t>
      </w:r>
      <w:r w:rsidR="003822EE" w:rsidRPr="0B344771">
        <w:rPr>
          <w:color w:val="auto"/>
        </w:rPr>
        <w:t xml:space="preserve"> paragrahvi 196 lõike 2 punkt 4 tunnistatakse kehtetuks;</w:t>
      </w:r>
    </w:p>
    <w:p w14:paraId="5A5C6D7C" w14:textId="77777777" w:rsidR="00D23ABE" w:rsidRPr="00B526A7" w:rsidRDefault="00D23ABE" w:rsidP="00DA1DE1">
      <w:pPr>
        <w:ind w:left="0" w:right="0" w:firstLine="0"/>
        <w:rPr>
          <w:color w:val="auto"/>
          <w:szCs w:val="24"/>
        </w:rPr>
      </w:pPr>
    </w:p>
    <w:p w14:paraId="1417C768" w14:textId="625D633B" w:rsidR="003822EE" w:rsidRPr="00B526A7" w:rsidRDefault="000708F5" w:rsidP="00DA1DE1">
      <w:pPr>
        <w:ind w:left="0" w:right="0" w:firstLine="0"/>
        <w:rPr>
          <w:color w:val="auto"/>
        </w:rPr>
      </w:pPr>
      <w:r w:rsidRPr="0B344771">
        <w:rPr>
          <w:b/>
          <w:bCs/>
          <w:color w:val="auto"/>
        </w:rPr>
        <w:t>9</w:t>
      </w:r>
      <w:r w:rsidR="003822EE" w:rsidRPr="0B344771">
        <w:rPr>
          <w:b/>
          <w:bCs/>
          <w:color w:val="auto"/>
        </w:rPr>
        <w:t>)</w:t>
      </w:r>
      <w:r w:rsidR="003822EE" w:rsidRPr="0B344771">
        <w:rPr>
          <w:color w:val="auto"/>
        </w:rPr>
        <w:t xml:space="preserve"> paragrahvi 196 lõike 2 punkt 5 muudetakse ja sõnastatakse järgmiselt:</w:t>
      </w:r>
    </w:p>
    <w:p w14:paraId="6F49AD21" w14:textId="77777777" w:rsidR="003822EE" w:rsidRPr="00B526A7" w:rsidRDefault="003822EE" w:rsidP="00DA1DE1">
      <w:pPr>
        <w:ind w:left="0" w:right="0" w:firstLine="0"/>
        <w:rPr>
          <w:color w:val="auto"/>
          <w:szCs w:val="24"/>
        </w:rPr>
      </w:pPr>
      <w:r w:rsidRPr="00B526A7">
        <w:rPr>
          <w:color w:val="auto"/>
          <w:szCs w:val="24"/>
        </w:rPr>
        <w:t>„5) merre 5–100 kuupmeetri tahke aine paigutamine;“;</w:t>
      </w:r>
    </w:p>
    <w:p w14:paraId="7883CEB6" w14:textId="77777777" w:rsidR="003822EE" w:rsidRPr="00B526A7" w:rsidRDefault="003822EE" w:rsidP="00DA1DE1">
      <w:pPr>
        <w:ind w:left="0" w:right="0" w:firstLine="0"/>
        <w:rPr>
          <w:color w:val="auto"/>
          <w:szCs w:val="24"/>
        </w:rPr>
      </w:pPr>
    </w:p>
    <w:p w14:paraId="739E028B" w14:textId="33B4BA7B" w:rsidR="003822EE" w:rsidRPr="00B526A7" w:rsidRDefault="000708F5" w:rsidP="00DA1DE1">
      <w:pPr>
        <w:ind w:left="0" w:right="0" w:firstLine="0"/>
        <w:rPr>
          <w:color w:val="auto"/>
        </w:rPr>
      </w:pPr>
      <w:r w:rsidRPr="0B344771">
        <w:rPr>
          <w:b/>
          <w:bCs/>
          <w:color w:val="auto"/>
        </w:rPr>
        <w:t>10</w:t>
      </w:r>
      <w:r w:rsidR="003822EE" w:rsidRPr="0B344771">
        <w:rPr>
          <w:b/>
          <w:bCs/>
          <w:color w:val="auto"/>
        </w:rPr>
        <w:t>)</w:t>
      </w:r>
      <w:r w:rsidR="003822EE" w:rsidRPr="0B344771">
        <w:rPr>
          <w:color w:val="auto"/>
        </w:rPr>
        <w:t xml:space="preserve"> paragrahvi 196 lõiget 2 täiendatakse punktiga 5</w:t>
      </w:r>
      <w:r w:rsidR="003822EE" w:rsidRPr="0B344771">
        <w:rPr>
          <w:color w:val="auto"/>
          <w:vertAlign w:val="superscript"/>
        </w:rPr>
        <w:t xml:space="preserve">1 </w:t>
      </w:r>
      <w:r w:rsidR="003822EE" w:rsidRPr="0B344771">
        <w:rPr>
          <w:color w:val="auto"/>
        </w:rPr>
        <w:t>järgmises sõnastuses:</w:t>
      </w:r>
    </w:p>
    <w:p w14:paraId="0FD47407" w14:textId="086C6BED" w:rsidR="003822EE" w:rsidRPr="00B526A7" w:rsidRDefault="5DAEC916" w:rsidP="00DA1DE1">
      <w:pPr>
        <w:ind w:left="0" w:right="0" w:firstLine="0"/>
        <w:rPr>
          <w:color w:val="auto"/>
        </w:rPr>
      </w:pPr>
      <w:r w:rsidRPr="6B280350">
        <w:rPr>
          <w:color w:val="auto"/>
        </w:rPr>
        <w:lastRenderedPageBreak/>
        <w:t>„5</w:t>
      </w:r>
      <w:r w:rsidRPr="6B280350">
        <w:rPr>
          <w:color w:val="auto"/>
          <w:vertAlign w:val="superscript"/>
        </w:rPr>
        <w:t>1</w:t>
      </w:r>
      <w:r w:rsidRPr="6B280350">
        <w:rPr>
          <w:color w:val="auto"/>
        </w:rPr>
        <w:t xml:space="preserve">) paigutatakse veekogusse, välja arvatud meri, tahkeid aineid mahuga alates </w:t>
      </w:r>
      <w:del w:id="251" w:author="Inge Mehide - JUSTDIGI" w:date="2025-02-20T12:52:00Z" w16du:dateUtc="2025-02-20T10:52:00Z">
        <w:r w:rsidRPr="6B280350" w:rsidDel="00AC01D0">
          <w:rPr>
            <w:color w:val="auto"/>
          </w:rPr>
          <w:delText>5</w:delText>
        </w:r>
      </w:del>
      <w:ins w:id="252" w:author="Inge Mehide - JUSTDIGI" w:date="2025-02-20T12:52:00Z" w16du:dateUtc="2025-02-20T10:52:00Z">
        <w:r w:rsidR="00AC01D0">
          <w:rPr>
            <w:color w:val="auto"/>
          </w:rPr>
          <w:t>viiest</w:t>
        </w:r>
      </w:ins>
      <w:r w:rsidRPr="6B280350">
        <w:rPr>
          <w:color w:val="auto"/>
        </w:rPr>
        <w:t> kuupmeetrist;“;</w:t>
      </w:r>
    </w:p>
    <w:p w14:paraId="0E7FBECE" w14:textId="77777777" w:rsidR="003822EE" w:rsidRPr="00B526A7" w:rsidRDefault="003822EE" w:rsidP="00DA1DE1">
      <w:pPr>
        <w:ind w:left="0" w:right="0" w:firstLine="0"/>
        <w:rPr>
          <w:color w:val="auto"/>
        </w:rPr>
      </w:pPr>
    </w:p>
    <w:p w14:paraId="55C7A4AD" w14:textId="182899BE" w:rsidR="003822EE" w:rsidRPr="00B526A7" w:rsidRDefault="5DAEC916" w:rsidP="00DA1DE1">
      <w:pPr>
        <w:ind w:left="0"/>
        <w:rPr>
          <w:color w:val="000000" w:themeColor="text1"/>
        </w:rPr>
      </w:pPr>
      <w:r w:rsidRPr="0B344771">
        <w:rPr>
          <w:b/>
          <w:bCs/>
          <w:color w:val="000000" w:themeColor="text1"/>
        </w:rPr>
        <w:t>11)</w:t>
      </w:r>
      <w:r w:rsidRPr="0B344771">
        <w:rPr>
          <w:color w:val="000000" w:themeColor="text1"/>
        </w:rPr>
        <w:t xml:space="preserve"> paragrahvi 196 lõike 2 punkt 6 muudetakse ja sõnastatakse järgmiselt:</w:t>
      </w:r>
    </w:p>
    <w:p w14:paraId="67055165" w14:textId="4CEEE60B" w:rsidR="003822EE" w:rsidRPr="00B526A7" w:rsidRDefault="6EFEE9B5" w:rsidP="00DA1DE1">
      <w:pPr>
        <w:ind w:left="0"/>
        <w:rPr>
          <w:color w:val="000000" w:themeColor="text1"/>
        </w:rPr>
      </w:pPr>
      <w:r w:rsidRPr="6B280350">
        <w:rPr>
          <w:color w:val="auto"/>
        </w:rPr>
        <w:t>„</w:t>
      </w:r>
      <w:r w:rsidR="5DAEC916" w:rsidRPr="6B280350">
        <w:rPr>
          <w:color w:val="000000" w:themeColor="text1"/>
        </w:rPr>
        <w:t xml:space="preserve">6) arendatakse kalakasvatust või muu käesoleva </w:t>
      </w:r>
      <w:del w:id="253" w:author="Markus Ühtigi - JUSTDIGI" w:date="2025-03-05T10:02:00Z" w16du:dateUtc="2025-03-05T08:02:00Z">
        <w:r w:rsidR="5DAEC916" w:rsidRPr="6B280350" w:rsidDel="00441974">
          <w:rPr>
            <w:color w:val="000000" w:themeColor="text1"/>
          </w:rPr>
          <w:delText xml:space="preserve">paragrahvi </w:delText>
        </w:r>
      </w:del>
      <w:ins w:id="254" w:author="Markus Ühtigi - JUSTDIGI" w:date="2025-03-05T10:02:00Z" w16du:dateUtc="2025-03-05T08:02:00Z">
        <w:r w:rsidR="00441974">
          <w:rPr>
            <w:color w:val="000000" w:themeColor="text1"/>
          </w:rPr>
          <w:t>lõike</w:t>
        </w:r>
        <w:r w:rsidR="00441974" w:rsidRPr="6B280350">
          <w:rPr>
            <w:color w:val="000000" w:themeColor="text1"/>
          </w:rPr>
          <w:t xml:space="preserve"> </w:t>
        </w:r>
      </w:ins>
      <w:r w:rsidR="5DAEC916" w:rsidRPr="6B280350">
        <w:rPr>
          <w:color w:val="000000" w:themeColor="text1"/>
        </w:rPr>
        <w:t>punktides 6</w:t>
      </w:r>
      <w:r w:rsidR="5DAEC916" w:rsidRPr="6B280350">
        <w:rPr>
          <w:color w:val="000000" w:themeColor="text1"/>
          <w:vertAlign w:val="superscript"/>
        </w:rPr>
        <w:t>1</w:t>
      </w:r>
      <w:r w:rsidR="6D67C5D7" w:rsidRPr="6B280350">
        <w:rPr>
          <w:color w:val="000000" w:themeColor="text1"/>
        </w:rPr>
        <w:t>–</w:t>
      </w:r>
      <w:r w:rsidR="5DAEC916" w:rsidRPr="6B280350">
        <w:rPr>
          <w:color w:val="000000" w:themeColor="text1"/>
        </w:rPr>
        <w:t>6</w:t>
      </w:r>
      <w:r w:rsidR="5DAEC916" w:rsidRPr="6B280350">
        <w:rPr>
          <w:color w:val="000000" w:themeColor="text1"/>
          <w:vertAlign w:val="superscript"/>
        </w:rPr>
        <w:t>3</w:t>
      </w:r>
      <w:r w:rsidR="5DAEC916" w:rsidRPr="6B280350">
        <w:rPr>
          <w:color w:val="000000" w:themeColor="text1"/>
        </w:rPr>
        <w:t xml:space="preserve"> nimetamata vee-elusressursi kasvatust toodangu juurdekasvuga kuni üks tonn aastas, kui vesiviljelusehitise veesüsteem on pinnaveekoguga ühenduses;</w:t>
      </w:r>
      <w:r w:rsidR="006A41D4">
        <w:rPr>
          <w:color w:val="000000" w:themeColor="text1"/>
        </w:rPr>
        <w:t>“</w:t>
      </w:r>
      <w:r w:rsidR="5DAEC916" w:rsidRPr="6B280350">
        <w:rPr>
          <w:color w:val="000000" w:themeColor="text1"/>
        </w:rPr>
        <w:t>;</w:t>
      </w:r>
    </w:p>
    <w:p w14:paraId="521073A5" w14:textId="77777777" w:rsidR="003822EE" w:rsidRPr="00B526A7" w:rsidRDefault="003822EE" w:rsidP="00DA1DE1">
      <w:pPr>
        <w:ind w:left="0"/>
        <w:rPr>
          <w:color w:val="000000" w:themeColor="text1"/>
        </w:rPr>
      </w:pPr>
    </w:p>
    <w:p w14:paraId="5C31669E" w14:textId="65F8DD44" w:rsidR="003822EE" w:rsidRPr="00B526A7" w:rsidRDefault="5DAEC916" w:rsidP="00DA1DE1">
      <w:pPr>
        <w:ind w:left="0"/>
        <w:rPr>
          <w:color w:val="000000" w:themeColor="text1"/>
        </w:rPr>
      </w:pPr>
      <w:r w:rsidRPr="0B344771">
        <w:rPr>
          <w:b/>
          <w:bCs/>
          <w:color w:val="000000" w:themeColor="text1"/>
        </w:rPr>
        <w:t>12)</w:t>
      </w:r>
      <w:r w:rsidRPr="0B344771">
        <w:rPr>
          <w:color w:val="000000" w:themeColor="text1"/>
        </w:rPr>
        <w:t xml:space="preserve"> paragrahvi 196 lõiget 2 täiendatakse punktidega 6</w:t>
      </w:r>
      <w:r w:rsidRPr="0B344771">
        <w:rPr>
          <w:color w:val="000000" w:themeColor="text1"/>
          <w:vertAlign w:val="superscript"/>
        </w:rPr>
        <w:t>1</w:t>
      </w:r>
      <w:r w:rsidRPr="0B344771">
        <w:rPr>
          <w:color w:val="auto"/>
        </w:rPr>
        <w:t>–6</w:t>
      </w:r>
      <w:r w:rsidRPr="0B344771">
        <w:rPr>
          <w:color w:val="auto"/>
          <w:vertAlign w:val="superscript"/>
        </w:rPr>
        <w:t>3</w:t>
      </w:r>
      <w:r w:rsidRPr="0B344771">
        <w:rPr>
          <w:color w:val="000000" w:themeColor="text1"/>
        </w:rPr>
        <w:t xml:space="preserve"> järgmises sõnastuses:</w:t>
      </w:r>
    </w:p>
    <w:p w14:paraId="5B47D6A1" w14:textId="0EB561D5" w:rsidR="003822EE" w:rsidRPr="007C46CA" w:rsidRDefault="2F38F777" w:rsidP="00DA1DE1">
      <w:pPr>
        <w:ind w:left="0"/>
        <w:rPr>
          <w:color w:val="000000" w:themeColor="text1"/>
        </w:rPr>
      </w:pPr>
      <w:r w:rsidRPr="6B280350">
        <w:rPr>
          <w:color w:val="auto"/>
        </w:rPr>
        <w:t>„</w:t>
      </w:r>
      <w:r w:rsidR="5DAEC916" w:rsidRPr="6B280350">
        <w:rPr>
          <w:color w:val="000000" w:themeColor="text1"/>
        </w:rPr>
        <w:t>6</w:t>
      </w:r>
      <w:r w:rsidR="5DAEC916" w:rsidRPr="6B280350">
        <w:rPr>
          <w:color w:val="000000" w:themeColor="text1"/>
          <w:vertAlign w:val="superscript"/>
        </w:rPr>
        <w:t>1</w:t>
      </w:r>
      <w:r w:rsidR="5DAEC916" w:rsidRPr="6B280350">
        <w:rPr>
          <w:color w:val="000000" w:themeColor="text1"/>
        </w:rPr>
        <w:t xml:space="preserve">) </w:t>
      </w:r>
      <w:r w:rsidR="5DAEC916" w:rsidRPr="007C46CA">
        <w:rPr>
          <w:color w:val="000000" w:themeColor="text1"/>
        </w:rPr>
        <w:t>arendatakse vetika</w:t>
      </w:r>
      <w:r w:rsidR="007C46CA" w:rsidRPr="00435240">
        <w:rPr>
          <w:color w:val="000000" w:themeColor="text1"/>
        </w:rPr>
        <w:t xml:space="preserve">- </w:t>
      </w:r>
      <w:r w:rsidR="003E2B98">
        <w:rPr>
          <w:color w:val="000000" w:themeColor="text1"/>
        </w:rPr>
        <w:t>või</w:t>
      </w:r>
      <w:r w:rsidR="003E2B98" w:rsidRPr="00435240">
        <w:rPr>
          <w:color w:val="000000" w:themeColor="text1"/>
        </w:rPr>
        <w:t xml:space="preserve"> </w:t>
      </w:r>
      <w:r w:rsidR="007C46CA" w:rsidRPr="00435240">
        <w:rPr>
          <w:color w:val="000000" w:themeColor="text1"/>
        </w:rPr>
        <w:t>karbi</w:t>
      </w:r>
      <w:r w:rsidR="5DAEC916" w:rsidRPr="007C46CA">
        <w:rPr>
          <w:color w:val="000000" w:themeColor="text1"/>
        </w:rPr>
        <w:t>kasvatust, välja arvatud meres, toodangu juurdekasvuga kuni üks tonn aastas, kui vesiviljelusehitise veesüsteem on pinnaveekoguga ühenduses;</w:t>
      </w:r>
    </w:p>
    <w:p w14:paraId="6E01C19E" w14:textId="0BE7530D" w:rsidR="003822EE" w:rsidRPr="007C46CA" w:rsidRDefault="5DAEC916" w:rsidP="00DA1DE1">
      <w:pPr>
        <w:ind w:left="0"/>
        <w:rPr>
          <w:color w:val="000000" w:themeColor="text1"/>
        </w:rPr>
      </w:pPr>
      <w:r w:rsidRPr="007C46CA">
        <w:rPr>
          <w:color w:val="000000" w:themeColor="text1"/>
        </w:rPr>
        <w:t>6</w:t>
      </w:r>
      <w:r w:rsidRPr="007C46CA">
        <w:rPr>
          <w:color w:val="000000" w:themeColor="text1"/>
          <w:vertAlign w:val="superscript"/>
        </w:rPr>
        <w:t>2</w:t>
      </w:r>
      <w:r w:rsidRPr="007C46CA">
        <w:rPr>
          <w:color w:val="000000" w:themeColor="text1"/>
        </w:rPr>
        <w:t>) arendatakse vetika</w:t>
      </w:r>
      <w:r w:rsidR="007C46CA" w:rsidRPr="00435240">
        <w:rPr>
          <w:color w:val="000000" w:themeColor="text1"/>
        </w:rPr>
        <w:t xml:space="preserve">- </w:t>
      </w:r>
      <w:r w:rsidR="003E2B98">
        <w:rPr>
          <w:color w:val="000000" w:themeColor="text1"/>
        </w:rPr>
        <w:t>või</w:t>
      </w:r>
      <w:r w:rsidR="003E2B98" w:rsidRPr="00435240">
        <w:rPr>
          <w:color w:val="000000" w:themeColor="text1"/>
        </w:rPr>
        <w:t xml:space="preserve"> </w:t>
      </w:r>
      <w:r w:rsidR="007C46CA" w:rsidRPr="00435240">
        <w:rPr>
          <w:color w:val="000000" w:themeColor="text1"/>
        </w:rPr>
        <w:t>karbi</w:t>
      </w:r>
      <w:r w:rsidRPr="007C46CA">
        <w:rPr>
          <w:color w:val="000000" w:themeColor="text1"/>
        </w:rPr>
        <w:t>kasvatust meres toodangu juurdekasvuga kuni 100 tonni aastas;</w:t>
      </w:r>
    </w:p>
    <w:p w14:paraId="3E85D073" w14:textId="72E59CEA" w:rsidR="000708F5" w:rsidRDefault="5DAEC916" w:rsidP="00DA1DE1">
      <w:pPr>
        <w:ind w:left="0"/>
        <w:rPr>
          <w:color w:val="000000" w:themeColor="text1"/>
        </w:rPr>
      </w:pPr>
      <w:r w:rsidRPr="007C46CA">
        <w:rPr>
          <w:color w:val="000000" w:themeColor="text1"/>
        </w:rPr>
        <w:t>6</w:t>
      </w:r>
      <w:r w:rsidRPr="007C46CA">
        <w:rPr>
          <w:color w:val="000000" w:themeColor="text1"/>
          <w:vertAlign w:val="superscript"/>
        </w:rPr>
        <w:t>3</w:t>
      </w:r>
      <w:r w:rsidRPr="007C46CA">
        <w:rPr>
          <w:color w:val="000000" w:themeColor="text1"/>
        </w:rPr>
        <w:t>) arendatakse vähikasvatust</w:t>
      </w:r>
      <w:r w:rsidR="006A41D4" w:rsidRPr="007C46CA">
        <w:rPr>
          <w:color w:val="000000" w:themeColor="text1"/>
        </w:rPr>
        <w:t>,</w:t>
      </w:r>
      <w:r w:rsidRPr="007C46CA">
        <w:rPr>
          <w:color w:val="000000" w:themeColor="text1"/>
        </w:rPr>
        <w:t xml:space="preserve"> kui vesiviljelusehitise</w:t>
      </w:r>
      <w:r w:rsidRPr="6B280350">
        <w:rPr>
          <w:color w:val="000000" w:themeColor="text1"/>
        </w:rPr>
        <w:t xml:space="preserve"> veesüsteem on pinnaveekoguga ühenduses;”</w:t>
      </w:r>
      <w:r w:rsidR="3E0D5D6F" w:rsidRPr="6B280350">
        <w:rPr>
          <w:color w:val="000000" w:themeColor="text1"/>
        </w:rPr>
        <w:t>;</w:t>
      </w:r>
    </w:p>
    <w:p w14:paraId="64E1EF25" w14:textId="77777777" w:rsidR="000708F5" w:rsidRDefault="000708F5" w:rsidP="00DA1DE1">
      <w:pPr>
        <w:ind w:left="0"/>
        <w:rPr>
          <w:color w:val="000000" w:themeColor="text1"/>
        </w:rPr>
      </w:pPr>
    </w:p>
    <w:p w14:paraId="0F6C385B" w14:textId="7B035627" w:rsidR="00B57A31" w:rsidRDefault="3E0D5D6F" w:rsidP="00DA1DE1">
      <w:pPr>
        <w:ind w:left="0" w:right="0" w:firstLine="0"/>
        <w:jc w:val="left"/>
        <w:rPr>
          <w:color w:val="auto"/>
        </w:rPr>
      </w:pPr>
      <w:r w:rsidRPr="0B344771">
        <w:rPr>
          <w:b/>
          <w:bCs/>
          <w:color w:val="000000" w:themeColor="text1"/>
        </w:rPr>
        <w:t>13)</w:t>
      </w:r>
      <w:r w:rsidR="5C4B5E10" w:rsidRPr="0B344771">
        <w:rPr>
          <w:color w:val="000000" w:themeColor="text1"/>
        </w:rPr>
        <w:t xml:space="preserve"> </w:t>
      </w:r>
      <w:r w:rsidR="5C4B5E10" w:rsidRPr="0B344771">
        <w:rPr>
          <w:color w:val="auto"/>
        </w:rPr>
        <w:t>paragrahvi 196 lõige 2</w:t>
      </w:r>
      <w:r w:rsidR="5C4B5E10" w:rsidRPr="0B344771">
        <w:rPr>
          <w:color w:val="auto"/>
          <w:vertAlign w:val="superscript"/>
        </w:rPr>
        <w:t>1</w:t>
      </w:r>
      <w:r w:rsidR="5C4B5E10" w:rsidRPr="0B344771">
        <w:rPr>
          <w:color w:val="auto"/>
        </w:rPr>
        <w:t xml:space="preserve"> muudetakse ja sõnastatakse järgmiselt:</w:t>
      </w:r>
    </w:p>
    <w:p w14:paraId="27BAB8F1" w14:textId="152F6A34" w:rsidR="00B57A31" w:rsidRPr="006A1664" w:rsidRDefault="26EEB0F5" w:rsidP="00DA1DE1">
      <w:pPr>
        <w:ind w:left="0" w:right="0" w:firstLine="0"/>
        <w:jc w:val="left"/>
        <w:rPr>
          <w:color w:val="202020"/>
        </w:rPr>
      </w:pPr>
      <w:r w:rsidRPr="0B344771">
        <w:rPr>
          <w:color w:val="auto"/>
        </w:rPr>
        <w:t>„</w:t>
      </w:r>
      <w:r w:rsidR="5C4B5E10" w:rsidRPr="0B344771">
        <w:rPr>
          <w:color w:val="auto"/>
        </w:rPr>
        <w:t>(2</w:t>
      </w:r>
      <w:r w:rsidR="5C4B5E10" w:rsidRPr="0B344771">
        <w:rPr>
          <w:color w:val="auto"/>
          <w:vertAlign w:val="superscript"/>
        </w:rPr>
        <w:t>1</w:t>
      </w:r>
      <w:r w:rsidR="5C4B5E10" w:rsidRPr="0B344771">
        <w:rPr>
          <w:color w:val="auto"/>
        </w:rPr>
        <w:t>) Registreeringut ei ole vaja:</w:t>
      </w:r>
    </w:p>
    <w:p w14:paraId="4155B46A" w14:textId="77777777" w:rsidR="00B57A31" w:rsidRDefault="5C4B5E10" w:rsidP="00DA1DE1">
      <w:pPr>
        <w:ind w:left="0" w:right="0" w:firstLine="0"/>
        <w:jc w:val="left"/>
        <w:rPr>
          <w:color w:val="202020"/>
        </w:rPr>
      </w:pPr>
      <w:r w:rsidRPr="0B344771">
        <w:rPr>
          <w:color w:val="auto"/>
        </w:rPr>
        <w:t xml:space="preserve">1) </w:t>
      </w:r>
      <w:r w:rsidRPr="0B344771">
        <w:rPr>
          <w:color w:val="202020"/>
        </w:rPr>
        <w:t>maaparandussüsteemi ehitamiseks ja maaparandushoiutöödeks;</w:t>
      </w:r>
    </w:p>
    <w:p w14:paraId="059CDBDA" w14:textId="4A0D2056" w:rsidR="00B57A31" w:rsidRDefault="5C4B5E10" w:rsidP="00DA1DE1">
      <w:pPr>
        <w:ind w:left="0" w:right="0" w:firstLine="0"/>
        <w:jc w:val="left"/>
        <w:rPr>
          <w:color w:val="202020"/>
        </w:rPr>
      </w:pPr>
      <w:r w:rsidRPr="0B344771">
        <w:rPr>
          <w:color w:val="202020"/>
        </w:rPr>
        <w:t>2) silla ja truubi ehitamiseks.</w:t>
      </w:r>
      <w:r w:rsidR="006A41D4">
        <w:rPr>
          <w:color w:val="202020"/>
        </w:rPr>
        <w:t>“</w:t>
      </w:r>
      <w:r w:rsidR="39BD102D" w:rsidRPr="0B344771">
        <w:rPr>
          <w:color w:val="202020"/>
        </w:rPr>
        <w:t>;</w:t>
      </w:r>
    </w:p>
    <w:p w14:paraId="797A17C9" w14:textId="77777777" w:rsidR="007A4575" w:rsidRDefault="007A4575" w:rsidP="00DA1DE1">
      <w:pPr>
        <w:ind w:left="0" w:right="0" w:firstLine="0"/>
        <w:jc w:val="left"/>
        <w:rPr>
          <w:color w:val="202020"/>
        </w:rPr>
      </w:pPr>
    </w:p>
    <w:p w14:paraId="0A3F9057" w14:textId="7FEFAC45" w:rsidR="007A4575" w:rsidRDefault="007A4575" w:rsidP="00DA1DE1">
      <w:pPr>
        <w:ind w:left="0" w:right="0" w:firstLine="0"/>
        <w:jc w:val="left"/>
        <w:rPr>
          <w:color w:val="202020"/>
        </w:rPr>
      </w:pPr>
      <w:bookmarkStart w:id="255" w:name="_Hlk181868843"/>
      <w:r w:rsidRPr="008A5E90">
        <w:rPr>
          <w:b/>
          <w:bCs/>
          <w:color w:val="202020"/>
        </w:rPr>
        <w:t>14)</w:t>
      </w:r>
      <w:r>
        <w:rPr>
          <w:color w:val="202020"/>
        </w:rPr>
        <w:t xml:space="preserve"> paragrahvi 196 täiendatakse lõikega 6 järgmises sõnastuses:</w:t>
      </w:r>
    </w:p>
    <w:p w14:paraId="0F01EAA2" w14:textId="2F885E73" w:rsidR="007A4575" w:rsidRDefault="007A4575" w:rsidP="00DA1DE1">
      <w:pPr>
        <w:ind w:left="0" w:right="0" w:firstLine="0"/>
        <w:rPr>
          <w:color w:val="202020"/>
        </w:rPr>
      </w:pPr>
      <w:r w:rsidRPr="534013F5">
        <w:rPr>
          <w:color w:val="202020"/>
        </w:rPr>
        <w:t>„(6) Kui registreeringuga lubatavaks tegevuseks on vaja kehtestada planeering, ei anta registreeringut enne planeeringu kehtestamist.“;</w:t>
      </w:r>
    </w:p>
    <w:p w14:paraId="4C12FE2C" w14:textId="77777777" w:rsidR="00EC09D8" w:rsidRDefault="00EC09D8" w:rsidP="00DA1DE1">
      <w:pPr>
        <w:ind w:left="0" w:right="0" w:firstLine="0"/>
        <w:rPr>
          <w:color w:val="202020"/>
        </w:rPr>
      </w:pPr>
    </w:p>
    <w:p w14:paraId="0B2D6B21" w14:textId="534F8BE1" w:rsidR="00EC09D8" w:rsidRPr="00054C6A" w:rsidRDefault="441A9227" w:rsidP="00DA1DE1">
      <w:pPr>
        <w:ind w:left="0" w:right="0" w:firstLine="0"/>
        <w:rPr>
          <w:b/>
          <w:bCs/>
          <w:color w:val="202020"/>
        </w:rPr>
      </w:pPr>
      <w:r w:rsidRPr="6753B488">
        <w:rPr>
          <w:b/>
          <w:bCs/>
          <w:color w:val="202020"/>
        </w:rPr>
        <w:t>15)</w:t>
      </w:r>
      <w:r w:rsidRPr="6753B488">
        <w:rPr>
          <w:color w:val="202020"/>
        </w:rPr>
        <w:t xml:space="preserve"> paragrahvi 198 lõige 1 muudetakse ja sõnastatakse järgmiselt:</w:t>
      </w:r>
      <w:r w:rsidRPr="6753B488">
        <w:rPr>
          <w:b/>
          <w:bCs/>
          <w:color w:val="202020"/>
        </w:rPr>
        <w:t xml:space="preserve"> </w:t>
      </w:r>
    </w:p>
    <w:p w14:paraId="78D9757A" w14:textId="219D8CF1" w:rsidR="00074253" w:rsidRDefault="00EC09D8" w:rsidP="00DA1DE1">
      <w:pPr>
        <w:ind w:left="0" w:right="0" w:firstLine="0"/>
        <w:rPr>
          <w:color w:val="202020"/>
        </w:rPr>
      </w:pPr>
      <w:r w:rsidRPr="534013F5">
        <w:rPr>
          <w:color w:val="202020"/>
        </w:rPr>
        <w:t xml:space="preserve">„(1) </w:t>
      </w:r>
      <w:r w:rsidR="00352B34" w:rsidRPr="534013F5">
        <w:rPr>
          <w:color w:val="202020"/>
        </w:rPr>
        <w:t>Keskkonnaamet kontrollib registreeringu taotluse vastavust nõuetele kümne tööpäeva jooksul taotluse saamisest arvates. Kui veekeskkonnariskiga tegevus ei vaja registreerimist või vajab veeluba, teavitab Keskkonnaamet sellest taotlejat kümne tööpäeva jooksul taotluse saamisest arvates.“;</w:t>
      </w:r>
    </w:p>
    <w:p w14:paraId="0778102E" w14:textId="77777777" w:rsidR="00EC09D8" w:rsidRDefault="00EC09D8" w:rsidP="00DA1DE1">
      <w:pPr>
        <w:ind w:left="0" w:right="0" w:firstLine="0"/>
        <w:rPr>
          <w:color w:val="202020"/>
        </w:rPr>
      </w:pPr>
    </w:p>
    <w:p w14:paraId="65D4301D" w14:textId="7807D57A" w:rsidR="00975FA2" w:rsidRDefault="00975FA2" w:rsidP="00DA1DE1">
      <w:pPr>
        <w:ind w:left="0" w:right="0" w:firstLine="0"/>
        <w:rPr>
          <w:color w:val="202020"/>
        </w:rPr>
      </w:pPr>
      <w:r w:rsidRPr="534013F5">
        <w:rPr>
          <w:b/>
          <w:bCs/>
          <w:color w:val="202020"/>
        </w:rPr>
        <w:t>1</w:t>
      </w:r>
      <w:r w:rsidR="00352B34" w:rsidRPr="534013F5">
        <w:rPr>
          <w:b/>
          <w:bCs/>
          <w:color w:val="202020"/>
        </w:rPr>
        <w:t>6</w:t>
      </w:r>
      <w:r w:rsidRPr="534013F5">
        <w:rPr>
          <w:b/>
          <w:bCs/>
          <w:color w:val="202020"/>
        </w:rPr>
        <w:t>)</w:t>
      </w:r>
      <w:r w:rsidRPr="534013F5">
        <w:rPr>
          <w:color w:val="202020"/>
        </w:rPr>
        <w:t xml:space="preserve"> paragrahvi 198 lõige 3 tunnistatakse kehtetuks;</w:t>
      </w:r>
    </w:p>
    <w:p w14:paraId="47ED9BF6" w14:textId="77777777" w:rsidR="00975FA2" w:rsidRDefault="00975FA2" w:rsidP="00DA1DE1">
      <w:pPr>
        <w:ind w:left="0" w:right="0" w:firstLine="0"/>
        <w:rPr>
          <w:color w:val="202020"/>
        </w:rPr>
      </w:pPr>
    </w:p>
    <w:p w14:paraId="1EC4721E" w14:textId="7CC8D848" w:rsidR="00074253" w:rsidRDefault="0046221C" w:rsidP="00DA1DE1">
      <w:pPr>
        <w:ind w:left="0" w:right="0" w:firstLine="0"/>
        <w:rPr>
          <w:color w:val="202020"/>
        </w:rPr>
      </w:pPr>
      <w:r w:rsidRPr="534013F5">
        <w:rPr>
          <w:b/>
          <w:bCs/>
          <w:color w:val="202020"/>
        </w:rPr>
        <w:t>1</w:t>
      </w:r>
      <w:r w:rsidR="00352B34" w:rsidRPr="534013F5">
        <w:rPr>
          <w:b/>
          <w:bCs/>
          <w:color w:val="202020"/>
        </w:rPr>
        <w:t>7</w:t>
      </w:r>
      <w:r w:rsidRPr="534013F5">
        <w:rPr>
          <w:b/>
          <w:bCs/>
          <w:color w:val="202020"/>
        </w:rPr>
        <w:t>)</w:t>
      </w:r>
      <w:r w:rsidRPr="534013F5">
        <w:rPr>
          <w:color w:val="202020"/>
        </w:rPr>
        <w:t xml:space="preserve"> paragrahvi 19</w:t>
      </w:r>
      <w:r w:rsidR="00894E55" w:rsidRPr="534013F5">
        <w:rPr>
          <w:color w:val="202020"/>
        </w:rPr>
        <w:t>9</w:t>
      </w:r>
      <w:r w:rsidRPr="534013F5">
        <w:rPr>
          <w:color w:val="202020"/>
        </w:rPr>
        <w:t xml:space="preserve"> täiendatakse </w:t>
      </w:r>
      <w:r w:rsidR="00894E55" w:rsidRPr="534013F5">
        <w:rPr>
          <w:color w:val="202020"/>
        </w:rPr>
        <w:t>punktiga</w:t>
      </w:r>
      <w:r w:rsidRPr="534013F5">
        <w:rPr>
          <w:color w:val="202020"/>
        </w:rPr>
        <w:t xml:space="preserve"> 6 järgmises sõnastuses:</w:t>
      </w:r>
    </w:p>
    <w:p w14:paraId="658AF6FC" w14:textId="2538F1F4" w:rsidR="00074253" w:rsidRDefault="0046221C" w:rsidP="00DA1DE1">
      <w:pPr>
        <w:ind w:left="0" w:right="0" w:firstLine="0"/>
        <w:rPr>
          <w:color w:val="202020"/>
        </w:rPr>
      </w:pPr>
      <w:r>
        <w:rPr>
          <w:color w:val="202020"/>
        </w:rPr>
        <w:t xml:space="preserve">„6) </w:t>
      </w:r>
      <w:commentRangeStart w:id="256"/>
      <w:del w:id="257" w:author="Inge Mehide - JUSTDIGI" w:date="2025-02-20T13:52:00Z" w16du:dateUtc="2025-02-20T11:52:00Z">
        <w:r w:rsidR="00894E55" w:rsidDel="004D43C7">
          <w:rPr>
            <w:color w:val="202020"/>
          </w:rPr>
          <w:delText>k</w:delText>
        </w:r>
        <w:r w:rsidR="00074253" w:rsidRPr="00074253" w:rsidDel="004D43C7">
          <w:rPr>
            <w:color w:val="202020"/>
          </w:rPr>
          <w:delText xml:space="preserve">ui </w:delText>
        </w:r>
      </w:del>
      <w:commentRangeEnd w:id="256"/>
      <w:r w:rsidR="008F4827">
        <w:rPr>
          <w:rStyle w:val="Kommentaariviide"/>
        </w:rPr>
        <w:commentReference w:id="256"/>
      </w:r>
      <w:r w:rsidR="00074253" w:rsidRPr="00074253">
        <w:rPr>
          <w:color w:val="202020"/>
        </w:rPr>
        <w:t>taotletav</w:t>
      </w:r>
      <w:ins w:id="258" w:author="Inge Mehide - JUSTDIGI" w:date="2025-02-20T13:54:00Z" w16du:dateUtc="2025-02-20T11:54:00Z">
        <w:r w:rsidR="00780EFC">
          <w:rPr>
            <w:color w:val="202020"/>
          </w:rPr>
          <w:t>at</w:t>
        </w:r>
      </w:ins>
      <w:r w:rsidR="00074253" w:rsidRPr="00074253">
        <w:rPr>
          <w:color w:val="202020"/>
        </w:rPr>
        <w:t xml:space="preserve"> tegevus</w:t>
      </w:r>
      <w:ins w:id="259" w:author="Inge Mehide - JUSTDIGI" w:date="2025-02-20T13:54:00Z" w16du:dateUtc="2025-02-20T11:54:00Z">
        <w:r w:rsidR="00780EFC">
          <w:rPr>
            <w:color w:val="202020"/>
          </w:rPr>
          <w:t>t</w:t>
        </w:r>
      </w:ins>
      <w:r w:rsidR="00074253" w:rsidRPr="00074253">
        <w:rPr>
          <w:color w:val="202020"/>
        </w:rPr>
        <w:t xml:space="preserve"> ei </w:t>
      </w:r>
      <w:del w:id="260" w:author="Inge Mehide - JUSTDIGI" w:date="2025-02-20T13:54:00Z" w16du:dateUtc="2025-02-20T11:54:00Z">
        <w:r w:rsidR="00074253" w:rsidRPr="00074253" w:rsidDel="00261E84">
          <w:rPr>
            <w:color w:val="202020"/>
          </w:rPr>
          <w:delText xml:space="preserve">ole </w:delText>
        </w:r>
      </w:del>
      <w:r w:rsidR="00074253" w:rsidRPr="00074253">
        <w:rPr>
          <w:color w:val="202020"/>
        </w:rPr>
        <w:t>lubata</w:t>
      </w:r>
      <w:del w:id="261" w:author="Inge Mehide - JUSTDIGI" w:date="2025-02-20T13:54:00Z" w16du:dateUtc="2025-02-20T11:54:00Z">
        <w:r w:rsidR="00074253" w:rsidRPr="00074253" w:rsidDel="00261E84">
          <w:rPr>
            <w:color w:val="202020"/>
          </w:rPr>
          <w:delText>v</w:delText>
        </w:r>
      </w:del>
      <w:r w:rsidR="00074253" w:rsidRPr="00074253">
        <w:rPr>
          <w:color w:val="202020"/>
        </w:rPr>
        <w:t xml:space="preserve"> planeeringu</w:t>
      </w:r>
      <w:ins w:id="262" w:author="Inge Mehide - JUSTDIGI" w:date="2025-02-20T13:54:00Z" w16du:dateUtc="2025-02-20T11:54:00Z">
        <w:r w:rsidR="00261E84">
          <w:rPr>
            <w:color w:val="202020"/>
          </w:rPr>
          <w:t>t</w:t>
        </w:r>
      </w:ins>
      <w:r w:rsidR="00074253" w:rsidRPr="00074253">
        <w:rPr>
          <w:color w:val="202020"/>
        </w:rPr>
        <w:t xml:space="preserve"> kehtestam</w:t>
      </w:r>
      <w:ins w:id="263" w:author="Inge Mehide - JUSTDIGI" w:date="2025-02-20T13:54:00Z" w16du:dateUtc="2025-02-20T11:54:00Z">
        <w:r w:rsidR="00261E84">
          <w:rPr>
            <w:color w:val="202020"/>
          </w:rPr>
          <w:t>a</w:t>
        </w:r>
      </w:ins>
      <w:del w:id="264" w:author="Inge Mehide - JUSTDIGI" w:date="2025-02-20T13:54:00Z" w16du:dateUtc="2025-02-20T11:54:00Z">
        <w:r w:rsidR="00074253" w:rsidRPr="00074253" w:rsidDel="00261E84">
          <w:rPr>
            <w:color w:val="202020"/>
          </w:rPr>
          <w:delText>ise</w:delText>
        </w:r>
      </w:del>
      <w:r w:rsidR="00074253" w:rsidRPr="00074253">
        <w:rPr>
          <w:color w:val="202020"/>
        </w:rPr>
        <w:t>ta</w:t>
      </w:r>
      <w:r w:rsidR="00074253">
        <w:rPr>
          <w:color w:val="202020"/>
        </w:rPr>
        <w:t xml:space="preserve"> ja planeeringut ei ole kehtestatud.</w:t>
      </w:r>
      <w:r>
        <w:rPr>
          <w:color w:val="202020"/>
        </w:rPr>
        <w:t>“</w:t>
      </w:r>
      <w:r w:rsidR="004865A9">
        <w:rPr>
          <w:color w:val="202020"/>
        </w:rPr>
        <w:t>;</w:t>
      </w:r>
    </w:p>
    <w:p w14:paraId="0D98D54C" w14:textId="77777777" w:rsidR="00C70D36" w:rsidRDefault="00C70D36" w:rsidP="00DA1DE1">
      <w:pPr>
        <w:ind w:left="0" w:right="0" w:firstLine="0"/>
        <w:rPr>
          <w:color w:val="202020"/>
        </w:rPr>
      </w:pPr>
    </w:p>
    <w:p w14:paraId="02B20596" w14:textId="085987D8" w:rsidR="00C70D36" w:rsidRPr="00C70D36" w:rsidRDefault="06825919" w:rsidP="00DA1DE1">
      <w:pPr>
        <w:ind w:left="0" w:right="0" w:firstLine="0"/>
        <w:rPr>
          <w:color w:val="202020"/>
        </w:rPr>
      </w:pPr>
      <w:r w:rsidRPr="6753B488">
        <w:rPr>
          <w:b/>
          <w:bCs/>
          <w:color w:val="202020"/>
        </w:rPr>
        <w:t>1</w:t>
      </w:r>
      <w:r w:rsidR="505ADD7D" w:rsidRPr="6753B488">
        <w:rPr>
          <w:b/>
          <w:bCs/>
          <w:color w:val="202020"/>
        </w:rPr>
        <w:t>8</w:t>
      </w:r>
      <w:r w:rsidRPr="6753B488">
        <w:rPr>
          <w:b/>
          <w:bCs/>
          <w:color w:val="202020"/>
        </w:rPr>
        <w:t>)</w:t>
      </w:r>
      <w:r w:rsidRPr="6753B488">
        <w:rPr>
          <w:color w:val="202020"/>
        </w:rPr>
        <w:t xml:space="preserve"> seadust täiendatakse §-</w:t>
      </w:r>
      <w:commentRangeStart w:id="265"/>
      <w:del w:id="266" w:author="Inge Mehide - JUSTDIGI" w:date="2025-02-20T13:54:00Z" w16du:dateUtc="2025-02-20T11:54:00Z">
        <w:r w:rsidRPr="6753B488" w:rsidDel="00261E84">
          <w:rPr>
            <w:color w:val="202020"/>
          </w:rPr>
          <w:delText>i</w:delText>
        </w:r>
      </w:del>
      <w:commentRangeEnd w:id="265"/>
      <w:r w:rsidR="00261E84">
        <w:rPr>
          <w:rStyle w:val="Kommentaariviide"/>
        </w:rPr>
        <w:commentReference w:id="265"/>
      </w:r>
      <w:r w:rsidRPr="6753B488">
        <w:rPr>
          <w:color w:val="202020"/>
        </w:rPr>
        <w:t>ga 279</w:t>
      </w:r>
      <w:r w:rsidRPr="6753B488">
        <w:rPr>
          <w:color w:val="202020"/>
          <w:vertAlign w:val="superscript"/>
        </w:rPr>
        <w:t>1</w:t>
      </w:r>
      <w:r w:rsidRPr="6753B488">
        <w:rPr>
          <w:color w:val="202020"/>
        </w:rPr>
        <w:t xml:space="preserve"> järgmises sõnastuses: </w:t>
      </w:r>
    </w:p>
    <w:p w14:paraId="76889CFB" w14:textId="74B13AE5" w:rsidR="00C70D36" w:rsidRPr="004865A9" w:rsidRDefault="00C70D36" w:rsidP="00DA1DE1">
      <w:pPr>
        <w:ind w:left="0" w:right="0" w:firstLine="0"/>
        <w:rPr>
          <w:b/>
          <w:bCs/>
          <w:color w:val="202020"/>
        </w:rPr>
      </w:pPr>
      <w:r w:rsidRPr="004865A9">
        <w:rPr>
          <w:b/>
          <w:bCs/>
          <w:color w:val="202020"/>
        </w:rPr>
        <w:t>„§ 279</w:t>
      </w:r>
      <w:r w:rsidRPr="004865A9">
        <w:rPr>
          <w:b/>
          <w:bCs/>
          <w:color w:val="202020"/>
          <w:vertAlign w:val="superscript"/>
        </w:rPr>
        <w:t>1</w:t>
      </w:r>
      <w:r w:rsidR="004865A9">
        <w:rPr>
          <w:b/>
          <w:bCs/>
          <w:color w:val="202020"/>
        </w:rPr>
        <w:t>.</w:t>
      </w:r>
      <w:r w:rsidRPr="004865A9">
        <w:rPr>
          <w:b/>
          <w:bCs/>
          <w:color w:val="202020"/>
        </w:rPr>
        <w:t xml:space="preserve"> Enne 2025. aasta 1. septembrit esitatud veekeskkonnariskiga tegevuse registreeringu ja </w:t>
      </w:r>
      <w:proofErr w:type="spellStart"/>
      <w:r w:rsidRPr="004865A9">
        <w:rPr>
          <w:b/>
          <w:bCs/>
          <w:color w:val="202020"/>
        </w:rPr>
        <w:t>veeloa</w:t>
      </w:r>
      <w:proofErr w:type="spellEnd"/>
      <w:r w:rsidRPr="004865A9">
        <w:rPr>
          <w:b/>
          <w:bCs/>
          <w:color w:val="202020"/>
        </w:rPr>
        <w:t xml:space="preserve"> taotluste menetluse lõpetamine ning </w:t>
      </w:r>
      <w:commentRangeStart w:id="267"/>
      <w:r w:rsidRPr="004865A9">
        <w:rPr>
          <w:b/>
          <w:bCs/>
          <w:color w:val="202020"/>
        </w:rPr>
        <w:t>registreeringu</w:t>
      </w:r>
      <w:del w:id="268" w:author="Inge Mehide - JUSTDIGI" w:date="2025-02-20T13:56:00Z" w16du:dateUtc="2025-02-20T11:56:00Z">
        <w:r w:rsidRPr="004865A9" w:rsidDel="00AD7AEF">
          <w:rPr>
            <w:b/>
            <w:bCs/>
            <w:color w:val="202020"/>
          </w:rPr>
          <w:delText xml:space="preserve"> </w:delText>
        </w:r>
      </w:del>
      <w:r w:rsidRPr="004865A9">
        <w:rPr>
          <w:b/>
          <w:bCs/>
          <w:color w:val="202020"/>
        </w:rPr>
        <w:t xml:space="preserve">kohustusega </w:t>
      </w:r>
      <w:commentRangeEnd w:id="267"/>
      <w:r w:rsidR="00256DC6">
        <w:rPr>
          <w:rStyle w:val="Kommentaariviide"/>
        </w:rPr>
        <w:commentReference w:id="267"/>
      </w:r>
      <w:r w:rsidRPr="004865A9">
        <w:rPr>
          <w:b/>
          <w:bCs/>
          <w:color w:val="202020"/>
        </w:rPr>
        <w:t>tegevuse registreerimine</w:t>
      </w:r>
    </w:p>
    <w:p w14:paraId="71FB3A8B" w14:textId="77777777" w:rsidR="00C70D36" w:rsidRPr="00C70D36" w:rsidRDefault="00C70D36" w:rsidP="00DA1DE1">
      <w:pPr>
        <w:ind w:left="0" w:right="0" w:firstLine="0"/>
        <w:rPr>
          <w:color w:val="202020"/>
        </w:rPr>
      </w:pPr>
    </w:p>
    <w:p w14:paraId="4E01D850" w14:textId="133680D6" w:rsidR="00C70D36" w:rsidRPr="00C70D36" w:rsidRDefault="00C70D36" w:rsidP="00DA1DE1">
      <w:pPr>
        <w:ind w:left="0" w:right="0" w:firstLine="0"/>
        <w:rPr>
          <w:color w:val="202020"/>
        </w:rPr>
      </w:pPr>
      <w:r w:rsidRPr="00C70D36">
        <w:rPr>
          <w:color w:val="202020"/>
        </w:rPr>
        <w:t xml:space="preserve">(1) Enne 2025. aasta 1. septembrit esitatud registreeringu ja </w:t>
      </w:r>
      <w:proofErr w:type="spellStart"/>
      <w:r w:rsidRPr="00C70D36">
        <w:rPr>
          <w:color w:val="202020"/>
        </w:rPr>
        <w:t>veeloa</w:t>
      </w:r>
      <w:proofErr w:type="spellEnd"/>
      <w:r w:rsidRPr="00C70D36">
        <w:rPr>
          <w:color w:val="202020"/>
        </w:rPr>
        <w:t xml:space="preserve"> taotlusi menetletakse käesolevas seaduses sätestatu kohaselt.“;</w:t>
      </w:r>
    </w:p>
    <w:p w14:paraId="4B8A8F46" w14:textId="77777777" w:rsidR="00D23ABE" w:rsidRPr="00C70D36" w:rsidRDefault="00D23ABE" w:rsidP="00DA1DE1">
      <w:pPr>
        <w:ind w:left="0" w:right="0" w:firstLine="0"/>
        <w:rPr>
          <w:color w:val="202020"/>
        </w:rPr>
      </w:pPr>
    </w:p>
    <w:p w14:paraId="66654B47" w14:textId="502B37DF" w:rsidR="00C70D36" w:rsidRPr="00C70D36" w:rsidRDefault="00C70D36" w:rsidP="00DA1DE1">
      <w:pPr>
        <w:ind w:left="0" w:right="0" w:firstLine="0"/>
        <w:rPr>
          <w:color w:val="202020"/>
        </w:rPr>
      </w:pPr>
      <w:r w:rsidRPr="00C70D36">
        <w:rPr>
          <w:color w:val="202020"/>
        </w:rPr>
        <w:t xml:space="preserve">(2) </w:t>
      </w:r>
      <w:commentRangeStart w:id="269"/>
      <w:r w:rsidRPr="00C70D36">
        <w:rPr>
          <w:color w:val="202020"/>
        </w:rPr>
        <w:t xml:space="preserve">Kui isikul on </w:t>
      </w:r>
      <w:commentRangeStart w:id="270"/>
      <w:r w:rsidRPr="00C70D36">
        <w:rPr>
          <w:color w:val="202020"/>
        </w:rPr>
        <w:t>veeluba</w:t>
      </w:r>
      <w:commentRangeEnd w:id="270"/>
      <w:r w:rsidR="00F2594D">
        <w:rPr>
          <w:rStyle w:val="Kommentaariviide"/>
        </w:rPr>
        <w:commentReference w:id="270"/>
      </w:r>
      <w:ins w:id="271" w:author="Inge Mehide - JUSTDIGI" w:date="2025-02-20T14:03:00Z" w16du:dateUtc="2025-02-20T12:03:00Z">
        <w:r w:rsidR="00145A89">
          <w:rPr>
            <w:color w:val="202020"/>
          </w:rPr>
          <w:t xml:space="preserve"> tegevuseks</w:t>
        </w:r>
      </w:ins>
      <w:r w:rsidRPr="00C70D36">
        <w:rPr>
          <w:color w:val="202020"/>
        </w:rPr>
        <w:t xml:space="preserve">, milleks alates 2025. aasta 1. septembrist jõustunud veeseaduse redaktsiooni kohaselt ei pea veeluba olema, kuid millega kaasneb registreerimise kohustus, võib ta esitada keskkonnaotsuste infosüsteemi kaudu Keskkonnaametile taotluse tegevuse registreerimiseks ja </w:t>
      </w:r>
      <w:proofErr w:type="spellStart"/>
      <w:r w:rsidRPr="00C70D36">
        <w:rPr>
          <w:color w:val="202020"/>
        </w:rPr>
        <w:t>veeloa</w:t>
      </w:r>
      <w:proofErr w:type="spellEnd"/>
      <w:r w:rsidRPr="00C70D36">
        <w:rPr>
          <w:color w:val="202020"/>
        </w:rPr>
        <w:t xml:space="preserve"> kehtetuks tunnistamiseks.</w:t>
      </w:r>
      <w:commentRangeEnd w:id="269"/>
      <w:r w:rsidR="00D11448">
        <w:rPr>
          <w:rStyle w:val="Kommentaariviide"/>
        </w:rPr>
        <w:commentReference w:id="269"/>
      </w:r>
    </w:p>
    <w:p w14:paraId="5705D80E" w14:textId="77777777" w:rsidR="00C70D36" w:rsidRPr="00C70D36" w:rsidRDefault="00C70D36" w:rsidP="00DA1DE1">
      <w:pPr>
        <w:ind w:left="0" w:right="0" w:firstLine="0"/>
        <w:rPr>
          <w:color w:val="202020"/>
        </w:rPr>
      </w:pPr>
    </w:p>
    <w:p w14:paraId="6F5F8CBA" w14:textId="704CBC91" w:rsidR="00C70D36" w:rsidRDefault="06825919" w:rsidP="00DA1DE1">
      <w:pPr>
        <w:ind w:left="0" w:right="0" w:firstLine="0"/>
        <w:rPr>
          <w:color w:val="202020"/>
        </w:rPr>
      </w:pPr>
      <w:r w:rsidRPr="6753B488">
        <w:rPr>
          <w:color w:val="202020"/>
        </w:rPr>
        <w:t xml:space="preserve">(3) Tasutud riigilõiv tagastatakse, kui isikul ei ole </w:t>
      </w:r>
      <w:proofErr w:type="spellStart"/>
      <w:r w:rsidRPr="6753B488">
        <w:rPr>
          <w:color w:val="202020"/>
        </w:rPr>
        <w:t>veeloa</w:t>
      </w:r>
      <w:proofErr w:type="spellEnd"/>
      <w:r w:rsidRPr="6753B488">
        <w:rPr>
          <w:color w:val="202020"/>
        </w:rPr>
        <w:t xml:space="preserve"> kohustust</w:t>
      </w:r>
      <w:r w:rsidR="054FE1C5" w:rsidRPr="6753B488">
        <w:rPr>
          <w:color w:val="202020"/>
        </w:rPr>
        <w:t xml:space="preserve"> ning </w:t>
      </w:r>
      <w:r w:rsidR="78BA1871" w:rsidRPr="6753B488">
        <w:rPr>
          <w:color w:val="202020"/>
        </w:rPr>
        <w:t>loa taotluse menetlus on pooleli</w:t>
      </w:r>
      <w:r w:rsidRPr="6753B488">
        <w:rPr>
          <w:color w:val="202020"/>
        </w:rPr>
        <w:t>.“.</w:t>
      </w:r>
    </w:p>
    <w:bookmarkEnd w:id="255"/>
    <w:p w14:paraId="3F1E9CB7" w14:textId="77777777" w:rsidR="00160BF2" w:rsidRPr="000451D4" w:rsidRDefault="00160BF2" w:rsidP="00DA1DE1">
      <w:pPr>
        <w:ind w:left="0" w:firstLine="0"/>
        <w:rPr>
          <w:color w:val="000000" w:themeColor="text1"/>
        </w:rPr>
      </w:pPr>
    </w:p>
    <w:p w14:paraId="1C973144" w14:textId="180CA19F" w:rsidR="009C53BD" w:rsidRPr="002556E4" w:rsidRDefault="3FA528DB" w:rsidP="00513373">
      <w:pPr>
        <w:pStyle w:val="Pealkiri1"/>
        <w:spacing w:after="0" w:line="240" w:lineRule="auto"/>
        <w:ind w:left="0"/>
        <w:jc w:val="left"/>
        <w:rPr>
          <w:color w:val="auto"/>
        </w:rPr>
      </w:pPr>
      <w:r w:rsidRPr="6B280350">
        <w:rPr>
          <w:color w:val="auto"/>
        </w:rPr>
        <w:t xml:space="preserve">§ </w:t>
      </w:r>
      <w:r w:rsidR="002025F0">
        <w:rPr>
          <w:color w:val="auto"/>
        </w:rPr>
        <w:t>9</w:t>
      </w:r>
      <w:r w:rsidRPr="6B280350">
        <w:rPr>
          <w:color w:val="auto"/>
        </w:rPr>
        <w:t>. Seaduse jõustumine</w:t>
      </w:r>
    </w:p>
    <w:p w14:paraId="6F49B12D" w14:textId="59EB12AE" w:rsidR="009C53BD" w:rsidRPr="002556E4" w:rsidRDefault="009C53BD" w:rsidP="00513373">
      <w:pPr>
        <w:keepNext/>
        <w:keepLines/>
        <w:ind w:left="0" w:right="0" w:firstLine="0"/>
        <w:jc w:val="left"/>
        <w:rPr>
          <w:color w:val="auto"/>
          <w:szCs w:val="24"/>
        </w:rPr>
      </w:pPr>
    </w:p>
    <w:p w14:paraId="35D1A024" w14:textId="37097460" w:rsidR="009C53BD" w:rsidRPr="002556E4" w:rsidRDefault="00055FA4" w:rsidP="00513373">
      <w:pPr>
        <w:keepNext/>
        <w:keepLines/>
        <w:ind w:left="0" w:right="0" w:firstLine="0"/>
        <w:rPr>
          <w:color w:val="auto"/>
          <w:szCs w:val="24"/>
        </w:rPr>
      </w:pPr>
      <w:r w:rsidRPr="00AD10BB">
        <w:rPr>
          <w:color w:val="auto"/>
          <w:szCs w:val="24"/>
        </w:rPr>
        <w:t>Käesolev seadus jõustub 202</w:t>
      </w:r>
      <w:r w:rsidR="002F059E" w:rsidRPr="00AD10BB">
        <w:rPr>
          <w:color w:val="auto"/>
          <w:szCs w:val="24"/>
        </w:rPr>
        <w:t>5</w:t>
      </w:r>
      <w:r w:rsidRPr="00AD10BB">
        <w:rPr>
          <w:color w:val="auto"/>
          <w:szCs w:val="24"/>
        </w:rPr>
        <w:t xml:space="preserve">. aasta </w:t>
      </w:r>
      <w:r w:rsidR="00CB60D7">
        <w:rPr>
          <w:color w:val="auto"/>
          <w:szCs w:val="24"/>
        </w:rPr>
        <w:t xml:space="preserve">1. </w:t>
      </w:r>
      <w:r w:rsidR="00E93E72">
        <w:rPr>
          <w:color w:val="auto"/>
          <w:szCs w:val="24"/>
        </w:rPr>
        <w:t>septembril</w:t>
      </w:r>
      <w:r w:rsidR="00CB60D7">
        <w:rPr>
          <w:color w:val="auto"/>
          <w:szCs w:val="24"/>
        </w:rPr>
        <w:t>.</w:t>
      </w:r>
    </w:p>
    <w:p w14:paraId="0B172AE8" w14:textId="79A7470B" w:rsidR="009C53BD" w:rsidRDefault="009C53BD" w:rsidP="00DA1DE1">
      <w:pPr>
        <w:ind w:left="0" w:right="0" w:firstLine="0"/>
        <w:jc w:val="left"/>
        <w:rPr>
          <w:color w:val="auto"/>
        </w:rPr>
      </w:pPr>
    </w:p>
    <w:p w14:paraId="1D6EF164" w14:textId="77777777" w:rsidR="006A41D4" w:rsidRDefault="006A41D4" w:rsidP="00DA1DE1">
      <w:pPr>
        <w:ind w:left="0" w:right="0" w:firstLine="0"/>
        <w:jc w:val="left"/>
        <w:rPr>
          <w:color w:val="auto"/>
        </w:rPr>
      </w:pPr>
    </w:p>
    <w:p w14:paraId="6AE24D47" w14:textId="77777777" w:rsidR="00852C29" w:rsidRPr="002556E4" w:rsidRDefault="00852C29" w:rsidP="00DA1DE1">
      <w:pPr>
        <w:ind w:left="0" w:right="0" w:firstLine="0"/>
        <w:jc w:val="left"/>
        <w:rPr>
          <w:color w:val="auto"/>
        </w:rPr>
      </w:pPr>
    </w:p>
    <w:p w14:paraId="12D5CEE4" w14:textId="292870D1" w:rsidR="009C53BD" w:rsidRPr="002556E4" w:rsidRDefault="007172E1" w:rsidP="00DA1DE1">
      <w:pPr>
        <w:keepNext/>
        <w:keepLines/>
        <w:ind w:left="0" w:right="0"/>
        <w:rPr>
          <w:color w:val="auto"/>
          <w:szCs w:val="24"/>
        </w:rPr>
      </w:pPr>
      <w:r w:rsidRPr="002556E4">
        <w:rPr>
          <w:color w:val="auto"/>
          <w:szCs w:val="24"/>
        </w:rPr>
        <w:t xml:space="preserve">Lauri </w:t>
      </w:r>
      <w:proofErr w:type="spellStart"/>
      <w:r w:rsidRPr="002556E4">
        <w:rPr>
          <w:color w:val="auto"/>
          <w:szCs w:val="24"/>
        </w:rPr>
        <w:t>Hussar</w:t>
      </w:r>
      <w:proofErr w:type="spellEnd"/>
    </w:p>
    <w:p w14:paraId="2F6EB4AE" w14:textId="0F7CB8ED" w:rsidR="009C53BD" w:rsidRPr="002556E4" w:rsidRDefault="00055FA4" w:rsidP="00DA1DE1">
      <w:pPr>
        <w:ind w:left="0" w:right="0"/>
        <w:rPr>
          <w:color w:val="auto"/>
          <w:szCs w:val="24"/>
        </w:rPr>
      </w:pPr>
      <w:r w:rsidRPr="002556E4">
        <w:rPr>
          <w:color w:val="auto"/>
          <w:szCs w:val="24"/>
        </w:rPr>
        <w:t>Riigikogu esimees</w:t>
      </w:r>
    </w:p>
    <w:p w14:paraId="4516455C" w14:textId="2C9E7ACB" w:rsidR="009C53BD" w:rsidRPr="002556E4" w:rsidRDefault="009C53BD" w:rsidP="00DA1DE1">
      <w:pPr>
        <w:ind w:left="0" w:right="0" w:firstLine="0"/>
        <w:jc w:val="left"/>
        <w:rPr>
          <w:color w:val="auto"/>
        </w:rPr>
      </w:pPr>
    </w:p>
    <w:p w14:paraId="790BA8DB" w14:textId="050BC159" w:rsidR="00F0398C" w:rsidRPr="002B182F" w:rsidRDefault="00F0398C" w:rsidP="1DF89DC8">
      <w:pPr>
        <w:widowControl w:val="0"/>
        <w:pBdr>
          <w:bottom w:val="single" w:sz="12" w:space="11" w:color="auto"/>
        </w:pBdr>
        <w:autoSpaceDN w:val="0"/>
        <w:ind w:left="0"/>
        <w:textAlignment w:val="baseline"/>
        <w:rPr>
          <w:rFonts w:eastAsia="Arial Unicode MS"/>
          <w:kern w:val="3"/>
        </w:rPr>
      </w:pPr>
      <w:r w:rsidRPr="6C19D36D">
        <w:rPr>
          <w:rFonts w:eastAsia="Arial Unicode MS"/>
          <w:kern w:val="3"/>
        </w:rPr>
        <w:t>Tallinn,</w:t>
      </w:r>
      <w:r w:rsidR="006C67CA">
        <w:rPr>
          <w:rFonts w:eastAsia="Arial Unicode MS"/>
          <w:kern w:val="3"/>
        </w:rPr>
        <w:t xml:space="preserve"> </w:t>
      </w:r>
      <w:r w:rsidR="006C67CA">
        <w:t xml:space="preserve">…… </w:t>
      </w:r>
      <w:r w:rsidR="00AE6D0B" w:rsidRPr="6C19D36D">
        <w:rPr>
          <w:rFonts w:eastAsia="Arial Unicode MS"/>
          <w:kern w:val="3"/>
        </w:rPr>
        <w:t>202</w:t>
      </w:r>
      <w:r w:rsidR="00AE6D0B">
        <w:rPr>
          <w:rFonts w:eastAsia="Arial Unicode MS"/>
          <w:kern w:val="3"/>
        </w:rPr>
        <w:t>5</w:t>
      </w:r>
      <w:ins w:id="272" w:author="Inge Mehide - JUSTDIGI" w:date="2025-02-20T14:27:00Z">
        <w:r w:rsidR="72501850">
          <w:rPr>
            <w:rFonts w:eastAsia="Arial Unicode MS"/>
            <w:kern w:val="3"/>
          </w:rPr>
          <w:t>. a</w:t>
        </w:r>
      </w:ins>
    </w:p>
    <w:p w14:paraId="4F59D843" w14:textId="35831835" w:rsidR="00F0398C" w:rsidRDefault="00F0398C" w:rsidP="00DA1DE1">
      <w:pPr>
        <w:ind w:left="0"/>
      </w:pPr>
      <w:r w:rsidRPr="6C19D36D">
        <w:rPr>
          <w:rFonts w:eastAsia="Arial Unicode MS"/>
          <w:kern w:val="3"/>
        </w:rPr>
        <w:t xml:space="preserve">Algatab Vabariigi Valitsus </w:t>
      </w:r>
      <w:r>
        <w:t>…</w:t>
      </w:r>
      <w:r w:rsidR="00B768F9">
        <w:t>…</w:t>
      </w:r>
      <w:r>
        <w:t xml:space="preserve"> </w:t>
      </w:r>
      <w:r w:rsidR="00AE6D0B">
        <w:t>2025</w:t>
      </w:r>
      <w:r w:rsidR="000868CA">
        <w:t>. a</w:t>
      </w:r>
      <w:r w:rsidR="00B6566B">
        <w:t xml:space="preserve"> ……</w:t>
      </w:r>
    </w:p>
    <w:p w14:paraId="2E59293D" w14:textId="61C75221" w:rsidR="00B00798" w:rsidRDefault="00B00798" w:rsidP="00DA1DE1">
      <w:pPr>
        <w:ind w:left="0" w:right="0" w:firstLine="0"/>
        <w:jc w:val="left"/>
        <w:rPr>
          <w:color w:val="auto"/>
        </w:rPr>
      </w:pPr>
    </w:p>
    <w:p w14:paraId="02D73AB3" w14:textId="4AF7032B" w:rsidR="00B00798" w:rsidRDefault="00B00798" w:rsidP="00DA1DE1">
      <w:pPr>
        <w:ind w:left="0" w:right="0" w:firstLine="0"/>
        <w:jc w:val="left"/>
        <w:rPr>
          <w:color w:val="auto"/>
        </w:rPr>
      </w:pPr>
      <w:r w:rsidRPr="6C19D36D">
        <w:rPr>
          <w:color w:val="auto"/>
        </w:rPr>
        <w:t>Vabariigi Valitsuse nimel</w:t>
      </w:r>
    </w:p>
    <w:p w14:paraId="3F19E86C" w14:textId="7D9CBF3B" w:rsidR="00B00798" w:rsidRPr="002556E4" w:rsidRDefault="00B00798" w:rsidP="00DA1DE1">
      <w:pPr>
        <w:ind w:left="0" w:right="0" w:firstLine="0"/>
        <w:jc w:val="left"/>
        <w:rPr>
          <w:color w:val="auto"/>
        </w:rPr>
      </w:pPr>
    </w:p>
    <w:p w14:paraId="42CAF944" w14:textId="77777777" w:rsidR="002E3123" w:rsidRDefault="00055FA4" w:rsidP="00DA1DE1">
      <w:pPr>
        <w:ind w:left="0" w:right="6461"/>
        <w:jc w:val="left"/>
        <w:rPr>
          <w:color w:val="auto"/>
          <w:szCs w:val="24"/>
        </w:rPr>
      </w:pPr>
      <w:r w:rsidRPr="002556E4">
        <w:rPr>
          <w:color w:val="auto"/>
          <w:szCs w:val="24"/>
        </w:rPr>
        <w:t>(allkirjastatud digitaalselt)</w:t>
      </w:r>
    </w:p>
    <w:p w14:paraId="7F823CEE" w14:textId="73F2C05F" w:rsidR="009C53BD" w:rsidRDefault="00055FA4" w:rsidP="00DA1DE1">
      <w:pPr>
        <w:ind w:left="0" w:right="6461"/>
        <w:jc w:val="left"/>
        <w:rPr>
          <w:i/>
          <w:color w:val="auto"/>
          <w:szCs w:val="24"/>
        </w:rPr>
      </w:pPr>
      <w:r w:rsidRPr="002556E4">
        <w:rPr>
          <w:i/>
          <w:color w:val="auto"/>
          <w:szCs w:val="24"/>
        </w:rPr>
        <w:t>allkirjastaja nimi</w:t>
      </w:r>
    </w:p>
    <w:p w14:paraId="2FFB231E" w14:textId="2B9DAF3C" w:rsidR="0040176D" w:rsidRPr="009F4DC8" w:rsidRDefault="009F4DC8" w:rsidP="00DA1DE1">
      <w:pPr>
        <w:ind w:left="0" w:right="6461"/>
        <w:jc w:val="left"/>
        <w:rPr>
          <w:iCs/>
          <w:color w:val="auto"/>
          <w:szCs w:val="24"/>
        </w:rPr>
      </w:pPr>
      <w:r w:rsidRPr="009F4DC8">
        <w:rPr>
          <w:iCs/>
          <w:color w:val="auto"/>
          <w:szCs w:val="24"/>
        </w:rPr>
        <w:t>Valitsuse nõunik</w:t>
      </w:r>
    </w:p>
    <w:sectPr w:rsidR="0040176D" w:rsidRPr="009F4DC8" w:rsidSect="00CA5195">
      <w:footerReference w:type="even" r:id="rId15"/>
      <w:footerReference w:type="default" r:id="rId16"/>
      <w:footerReference w:type="first" r:id="rId17"/>
      <w:pgSz w:w="11906" w:h="16838"/>
      <w:pgMar w:top="1134" w:right="1134" w:bottom="1418" w:left="1701" w:header="709" w:footer="651"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5-03-05T09:14:00Z" w:initials="MÜ">
    <w:p w14:paraId="2364488D" w14:textId="77777777" w:rsidR="00372909" w:rsidRDefault="00372909" w:rsidP="00372909">
      <w:pPr>
        <w:pStyle w:val="Kommentaaritekst"/>
        <w:ind w:left="0" w:firstLine="0"/>
        <w:jc w:val="left"/>
      </w:pPr>
      <w:r>
        <w:rPr>
          <w:rStyle w:val="Kommentaariviide"/>
        </w:rPr>
        <w:annotationRef/>
      </w:r>
      <w:r>
        <w:t>Puudub eelnõu versiooni tähistav kuupäev.</w:t>
      </w:r>
    </w:p>
  </w:comment>
  <w:comment w:id="1" w:author="Markus Ühtigi - JUSTDIGI" w:date="2025-03-05T09:19:00Z" w:initials="MÜ">
    <w:p w14:paraId="6D320152" w14:textId="77777777" w:rsidR="00372909" w:rsidRDefault="00372909" w:rsidP="00372909">
      <w:pPr>
        <w:pStyle w:val="Kommentaaritekst"/>
        <w:ind w:left="0" w:firstLine="0"/>
        <w:jc w:val="left"/>
      </w:pPr>
      <w:r>
        <w:rPr>
          <w:rStyle w:val="Kommentaariviide"/>
        </w:rPr>
        <w:annotationRef/>
      </w:r>
      <w:r>
        <w:t>Kui teiste seaduste muudatused tulenevad sisuliselt keskkonnaseadustiku üldosa seaduse muutmisest, siis peaks olema pealkiri "Keskkonnaseadustiku üldosa seaduse muutmise ja sellega seonduvalt teiste seaduste muutmise seadus".</w:t>
      </w:r>
    </w:p>
  </w:comment>
  <w:comment w:id="4" w:author="Inge Mehide - JUSTDIGI" w:date="2025-02-19T10:13:00Z" w:initials="IM">
    <w:p w14:paraId="0BCF60B1" w14:textId="17327B64" w:rsidR="008C60E2" w:rsidRDefault="008C60E2" w:rsidP="008C60E2">
      <w:pPr>
        <w:pStyle w:val="Kommentaaritekst"/>
        <w:ind w:left="0" w:firstLine="0"/>
        <w:jc w:val="left"/>
      </w:pPr>
      <w:r>
        <w:rPr>
          <w:rStyle w:val="Kommentaariviide"/>
        </w:rPr>
        <w:annotationRef/>
      </w:r>
      <w:r>
        <w:t>Liigne täht.</w:t>
      </w:r>
    </w:p>
  </w:comment>
  <w:comment w:id="8" w:author="Inge Mehide - JUSTDIGI" w:date="2025-02-19T10:44:00Z" w:initials="IM">
    <w:p w14:paraId="78345D08" w14:textId="77777777" w:rsidR="00A17AB9" w:rsidRDefault="00A54187" w:rsidP="00A17AB9">
      <w:pPr>
        <w:pStyle w:val="Kommentaaritekst"/>
        <w:ind w:left="0" w:firstLine="0"/>
        <w:jc w:val="left"/>
      </w:pPr>
      <w:r>
        <w:rPr>
          <w:rStyle w:val="Kommentaariviide"/>
        </w:rPr>
        <w:annotationRef/>
      </w:r>
      <w:r w:rsidR="00A17AB9">
        <w:t xml:space="preserve">Misel-liide ei ole siin täpne, võib tähendada nii </w:t>
      </w:r>
      <w:r w:rsidR="00A17AB9">
        <w:rPr>
          <w:i/>
          <w:iCs/>
        </w:rPr>
        <w:t>peatamise korral</w:t>
      </w:r>
      <w:r w:rsidR="00A17AB9">
        <w:t xml:space="preserve"> kui ka </w:t>
      </w:r>
      <w:r w:rsidR="00A17AB9">
        <w:rPr>
          <w:i/>
          <w:iCs/>
        </w:rPr>
        <w:t>peatamise käigus</w:t>
      </w:r>
      <w:r w:rsidR="00A17AB9">
        <w:t xml:space="preserve">, kui mõeldakse pigem </w:t>
      </w:r>
      <w:r w:rsidR="00A17AB9">
        <w:rPr>
          <w:i/>
          <w:iCs/>
        </w:rPr>
        <w:t>peatamise korral</w:t>
      </w:r>
      <w:r w:rsidR="00A17AB9">
        <w:t xml:space="preserve">, võiks valida selle. </w:t>
      </w:r>
    </w:p>
  </w:comment>
  <w:comment w:id="9" w:author="Inge Mehide - JUSTDIGI" w:date="2025-02-19T10:45:00Z" w:initials="IM">
    <w:p w14:paraId="68A7D560" w14:textId="3D78D645" w:rsidR="00B276D4" w:rsidRDefault="00B276D4" w:rsidP="00B276D4">
      <w:pPr>
        <w:pStyle w:val="Kommentaaritekst"/>
        <w:ind w:left="0" w:firstLine="0"/>
        <w:jc w:val="left"/>
      </w:pPr>
      <w:r>
        <w:rPr>
          <w:rStyle w:val="Kommentaariviide"/>
        </w:rPr>
        <w:annotationRef/>
      </w:r>
      <w:r>
        <w:t>Ettepanek sõnastada lihtsamalt ja loomulikumalt.</w:t>
      </w:r>
    </w:p>
  </w:comment>
  <w:comment w:id="16" w:author="Inge Mehide - JUSTDIGI" w:date="2025-02-19T11:08:00Z" w:initials="IM">
    <w:p w14:paraId="48720A83" w14:textId="77777777" w:rsidR="00DD4667" w:rsidRDefault="00DD4667" w:rsidP="00DD4667">
      <w:pPr>
        <w:pStyle w:val="Kommentaaritekst"/>
        <w:ind w:left="0" w:firstLine="0"/>
        <w:jc w:val="left"/>
      </w:pPr>
      <w:r>
        <w:rPr>
          <w:rStyle w:val="Kommentaariviide"/>
        </w:rPr>
        <w:annotationRef/>
      </w:r>
      <w:r>
        <w:t>Ainsuses.</w:t>
      </w:r>
    </w:p>
  </w:comment>
  <w:comment w:id="18" w:author="Inge Mehide - JUSTDIGI" w:date="2025-02-19T11:29:00Z" w:initials="IM">
    <w:p w14:paraId="1F00CCF0" w14:textId="77777777" w:rsidR="00505928" w:rsidRDefault="00182C71" w:rsidP="00505928">
      <w:pPr>
        <w:pStyle w:val="Kommentaaritekst"/>
        <w:ind w:left="0" w:firstLine="0"/>
        <w:jc w:val="left"/>
      </w:pPr>
      <w:r>
        <w:rPr>
          <w:rStyle w:val="Kommentaariviide"/>
        </w:rPr>
        <w:annotationRef/>
      </w:r>
      <w:r w:rsidR="00505928">
        <w:t xml:space="preserve">Siin ei ole üheselt selge, mille kohta märgitud kõrvallause käib ehk kas veoluba ei ole vaja sellistele jäätmetele või selliste jäätmete riikidevaheliseks veoks. Kui esimene, oleks selgem: selliste jäätmete jaoks, milleks veoluba ei ole vaja, riikidevahelise veo saatedokumentide koostamine. </w:t>
      </w:r>
    </w:p>
  </w:comment>
  <w:comment w:id="19" w:author="Inge Mehide - JUSTDIGI" w:date="2025-02-19T11:51:00Z" w:initials="IM">
    <w:p w14:paraId="10F7745F" w14:textId="0DF8F623" w:rsidR="00D8142C" w:rsidRDefault="00DC6C5A" w:rsidP="00D8142C">
      <w:pPr>
        <w:pStyle w:val="Kommentaaritekst"/>
        <w:ind w:left="0" w:firstLine="0"/>
        <w:jc w:val="left"/>
      </w:pPr>
      <w:r>
        <w:rPr>
          <w:rStyle w:val="Kommentaariviide"/>
        </w:rPr>
        <w:annotationRef/>
      </w:r>
      <w:r w:rsidR="00D8142C">
        <w:t>Biomassil ei ole säästlikkust, vaid see peab vastama sellele kehtestatud säästlikkusnõuetele (seotud määruse pealkiri on ekslikult sõnastatud).</w:t>
      </w:r>
    </w:p>
  </w:comment>
  <w:comment w:id="25" w:author="Markus Ühtigi - JUSTDIGI" w:date="2025-03-05T10:08:00Z" w:initials="MÜ">
    <w:p w14:paraId="43734294" w14:textId="77777777" w:rsidR="00303332" w:rsidRDefault="00303332" w:rsidP="00303332">
      <w:pPr>
        <w:pStyle w:val="Kommentaaritekst"/>
        <w:ind w:left="0" w:firstLine="0"/>
        <w:jc w:val="left"/>
      </w:pPr>
      <w:r>
        <w:rPr>
          <w:rStyle w:val="Kommentaariviide"/>
        </w:rPr>
        <w:annotationRef/>
      </w:r>
      <w:r>
        <w:t>Pole vajalik sõna siin.</w:t>
      </w:r>
    </w:p>
  </w:comment>
  <w:comment w:id="26" w:author="Inge Mehide - JUSTDIGI" w:date="2025-02-19T12:15:00Z" w:initials="IM">
    <w:p w14:paraId="60779198" w14:textId="207751CD" w:rsidR="00F3562E" w:rsidRDefault="00F3562E" w:rsidP="00F3562E">
      <w:pPr>
        <w:pStyle w:val="Kommentaaritekst"/>
        <w:ind w:left="0" w:firstLine="0"/>
        <w:jc w:val="left"/>
      </w:pPr>
      <w:r>
        <w:rPr>
          <w:rStyle w:val="Kommentaariviide"/>
        </w:rPr>
        <w:annotationRef/>
      </w:r>
      <w:r>
        <w:t>Käändelõpp puudu.</w:t>
      </w:r>
    </w:p>
  </w:comment>
  <w:comment w:id="30" w:author="Markus Ühtigi - JUSTDIGI" w:date="2025-03-05T11:51:00Z" w:initials="MÜ">
    <w:p w14:paraId="08D3C836" w14:textId="77777777" w:rsidR="00D77100" w:rsidRDefault="00D77100" w:rsidP="00D77100">
      <w:pPr>
        <w:pStyle w:val="Kommentaaritekst"/>
        <w:ind w:left="0" w:firstLine="0"/>
        <w:jc w:val="left"/>
      </w:pPr>
      <w:r>
        <w:rPr>
          <w:rStyle w:val="Kommentaariviide"/>
        </w:rPr>
        <w:annotationRef/>
      </w:r>
      <w:r>
        <w:t>Kas selle sisu ei saaks esitada § 40(1) all? Paragrahv 39(5) all on kõik asjakohase teemaga seonduv, võiks analoogselt ka siin ühe sätte all olla?</w:t>
      </w:r>
    </w:p>
  </w:comment>
  <w:comment w:id="32" w:author="Markus Ühtigi - JUSTDIGI" w:date="2025-03-05T09:32:00Z" w:initials="MÜ">
    <w:p w14:paraId="5D441342" w14:textId="4CB635AF" w:rsidR="00B41331" w:rsidRDefault="00B41331" w:rsidP="00B41331">
      <w:pPr>
        <w:pStyle w:val="Kommentaaritekst"/>
        <w:ind w:left="0" w:firstLine="0"/>
        <w:jc w:val="left"/>
      </w:pPr>
      <w:r>
        <w:rPr>
          <w:rStyle w:val="Kommentaariviide"/>
        </w:rPr>
        <w:annotationRef/>
      </w:r>
      <w:r>
        <w:t>Täiendus ei tohiks olla p 11, sest kehtiv p 10 on "muu…" ning see peab jääma avatud loetelu juures viimaseks. Tuleks täiendada muu punktina, näiteks punktina 5(1)?</w:t>
      </w:r>
    </w:p>
  </w:comment>
  <w:comment w:id="33" w:author="Inge Mehide - JUSTDIGI" w:date="2025-02-19T15:30:00Z" w:initials="IM">
    <w:p w14:paraId="54029D2A" w14:textId="4D5243F5" w:rsidR="008111F5" w:rsidRDefault="008111F5" w:rsidP="008111F5">
      <w:pPr>
        <w:pStyle w:val="Kommentaaritekst"/>
        <w:ind w:left="0" w:firstLine="0"/>
        <w:jc w:val="left"/>
      </w:pPr>
      <w:r>
        <w:rPr>
          <w:rStyle w:val="Kommentaariviide"/>
        </w:rPr>
        <w:annotationRef/>
      </w:r>
      <w:r>
        <w:t>Tühikut siia HÕNTE näidete järgi ei jäeta.</w:t>
      </w:r>
    </w:p>
  </w:comment>
  <w:comment w:id="35" w:author="Inge Mehide - JUSTDIGI" w:date="2025-02-19T12:32:00Z" w:initials="IM">
    <w:p w14:paraId="6494029B" w14:textId="1BB7218D" w:rsidR="00AD54C1" w:rsidRDefault="00AD54C1" w:rsidP="00AD54C1">
      <w:pPr>
        <w:pStyle w:val="Kommentaaritekst"/>
        <w:ind w:left="0" w:firstLine="0"/>
        <w:jc w:val="left"/>
      </w:pPr>
      <w:r>
        <w:rPr>
          <w:rStyle w:val="Kommentaariviide"/>
        </w:rPr>
        <w:annotationRef/>
      </w:r>
      <w:r>
        <w:t>Lisada semikoolon.</w:t>
      </w:r>
    </w:p>
  </w:comment>
  <w:comment w:id="38" w:author="Inge Mehide - JUSTDIGI" w:date="2025-02-19T12:53:00Z" w:initials="IM">
    <w:p w14:paraId="5C9BCAC3" w14:textId="77777777" w:rsidR="00286E8F" w:rsidRDefault="00705CFB" w:rsidP="00286E8F">
      <w:pPr>
        <w:pStyle w:val="Kommentaaritekst"/>
        <w:ind w:left="0" w:firstLine="0"/>
        <w:jc w:val="left"/>
      </w:pPr>
      <w:r>
        <w:rPr>
          <w:rStyle w:val="Kommentaariviide"/>
        </w:rPr>
        <w:annotationRef/>
      </w:r>
      <w:r w:rsidR="00286E8F">
        <w:t xml:space="preserve">Siinses kontekstis ekslik, samuti kantseliiti iseloomustav sõna, mistõttu võiks vältida. Vt ka </w:t>
      </w:r>
      <w:hyperlink r:id="rId1" w:history="1">
        <w:r w:rsidR="00286E8F" w:rsidRPr="00771EBC">
          <w:rPr>
            <w:rStyle w:val="Hperlink"/>
          </w:rPr>
          <w:t>[ÕS] Eesti õigekeelsussõnaraamat ÕS 2018</w:t>
        </w:r>
      </w:hyperlink>
      <w:r w:rsidR="00286E8F">
        <w:t>. (Selles seaduses on praegu seda sõna kasutatud kahel juhul, mõlemal korral ekslikult.)</w:t>
      </w:r>
    </w:p>
  </w:comment>
  <w:comment w:id="41" w:author="Inge Mehide - JUSTDIGI" w:date="2025-02-19T12:41:00Z" w:initials="IM">
    <w:p w14:paraId="2E08D572" w14:textId="48EC4345" w:rsidR="006F6E8C" w:rsidRDefault="00D84BCB" w:rsidP="006F6E8C">
      <w:pPr>
        <w:pStyle w:val="Kommentaaritekst"/>
        <w:ind w:left="0" w:firstLine="0"/>
        <w:jc w:val="left"/>
      </w:pPr>
      <w:r>
        <w:rPr>
          <w:rStyle w:val="Kommentaariviide"/>
        </w:rPr>
        <w:annotationRef/>
      </w:r>
      <w:r w:rsidR="006F6E8C">
        <w:t xml:space="preserve">Erinevalt seirest ja uuringust on sõna </w:t>
      </w:r>
      <w:r w:rsidR="006F6E8C">
        <w:rPr>
          <w:i/>
          <w:iCs/>
        </w:rPr>
        <w:t xml:space="preserve">meetod </w:t>
      </w:r>
      <w:r w:rsidR="006F6E8C">
        <w:t>kõrvale vaja tegevust märkivat sõna.</w:t>
      </w:r>
    </w:p>
  </w:comment>
  <w:comment w:id="46" w:author="Inge Mehide - JUSTDIGI" w:date="2025-02-19T12:36:00Z" w:initials="IM">
    <w:p w14:paraId="2A8705F5" w14:textId="77777777" w:rsidR="00D72A74" w:rsidRDefault="00AE4AA8" w:rsidP="00D72A74">
      <w:pPr>
        <w:pStyle w:val="Kommentaaritekst"/>
        <w:ind w:left="0" w:firstLine="0"/>
        <w:jc w:val="left"/>
      </w:pPr>
      <w:r>
        <w:rPr>
          <w:rStyle w:val="Kommentaariviide"/>
        </w:rPr>
        <w:annotationRef/>
      </w:r>
      <w:r w:rsidR="00D72A74">
        <w:t>Tulemus on soovitud tagajärg.</w:t>
      </w:r>
    </w:p>
  </w:comment>
  <w:comment w:id="57" w:author="Inge Mehide - JUSTDIGI" w:date="2025-02-19T13:24:00Z" w:initials="IM">
    <w:p w14:paraId="1707A730" w14:textId="6BE3692A" w:rsidR="0045392B" w:rsidRDefault="0045392B" w:rsidP="0045392B">
      <w:pPr>
        <w:pStyle w:val="Kommentaaritekst"/>
        <w:ind w:left="0" w:firstLine="0"/>
        <w:jc w:val="left"/>
      </w:pPr>
      <w:r>
        <w:rPr>
          <w:rStyle w:val="Kommentaariviide"/>
        </w:rPr>
        <w:annotationRef/>
      </w:r>
      <w:r>
        <w:t xml:space="preserve">Tulemus on soovitud tagajärg. Sobilikum on kas </w:t>
      </w:r>
      <w:r>
        <w:rPr>
          <w:i/>
          <w:iCs/>
        </w:rPr>
        <w:t>seire järel</w:t>
      </w:r>
      <w:r>
        <w:t xml:space="preserve"> või </w:t>
      </w:r>
      <w:r>
        <w:rPr>
          <w:i/>
          <w:iCs/>
        </w:rPr>
        <w:t>seiret tehes</w:t>
      </w:r>
      <w:r>
        <w:t>.</w:t>
      </w:r>
    </w:p>
  </w:comment>
  <w:comment w:id="71" w:author="Inge Mehide - JUSTDIGI" w:date="2025-02-19T13:30:00Z" w:initials="IM">
    <w:p w14:paraId="5A126EBE" w14:textId="77777777" w:rsidR="001D60F3" w:rsidRDefault="001D60F3" w:rsidP="001D60F3">
      <w:pPr>
        <w:pStyle w:val="Kommentaaritekst"/>
        <w:ind w:left="0" w:firstLine="0"/>
        <w:jc w:val="left"/>
      </w:pPr>
      <w:r>
        <w:rPr>
          <w:rStyle w:val="Kommentaariviide"/>
        </w:rPr>
        <w:annotationRef/>
      </w:r>
      <w:r>
        <w:t>Kasutatakse tehnikat, mitte arengut.</w:t>
      </w:r>
    </w:p>
  </w:comment>
  <w:comment w:id="78" w:author="Inge Mehide - JUSTDIGI" w:date="2025-02-19T13:34:00Z" w:initials="IM">
    <w:p w14:paraId="2CF2C56E" w14:textId="77777777" w:rsidR="00C86B43" w:rsidRDefault="00C86B43" w:rsidP="00C86B43">
      <w:pPr>
        <w:pStyle w:val="Kommentaaritekst"/>
        <w:ind w:left="0" w:firstLine="0"/>
        <w:jc w:val="left"/>
      </w:pPr>
      <w:r>
        <w:rPr>
          <w:rStyle w:val="Kommentaariviide"/>
        </w:rPr>
        <w:annotationRef/>
      </w:r>
      <w:r>
        <w:t>Kas tõesti mõeldakse, et riski suurust muudetakse ise, või et see muutub ja muudetakse hinnangut riski suurusele?</w:t>
      </w:r>
    </w:p>
  </w:comment>
  <w:comment w:id="80" w:author="Inge Mehide - JUSTDIGI" w:date="2025-02-19T13:56:00Z" w:initials="IM">
    <w:p w14:paraId="24F34E35" w14:textId="77777777" w:rsidR="00612F03" w:rsidRDefault="00612F03" w:rsidP="00612F03">
      <w:pPr>
        <w:pStyle w:val="Kommentaaritekst"/>
        <w:ind w:left="0" w:firstLine="0"/>
        <w:jc w:val="left"/>
      </w:pPr>
      <w:r>
        <w:rPr>
          <w:rStyle w:val="Kommentaariviide"/>
        </w:rPr>
        <w:annotationRef/>
      </w:r>
      <w:r>
        <w:t>Ilmselt ei mõelda siiski isiku usaldust kellegi/millegi  vastu, vaid tema usaldamist.</w:t>
      </w:r>
    </w:p>
  </w:comment>
  <w:comment w:id="84" w:author="Markus Ühtigi - JUSTDIGI" w:date="2025-03-05T09:35:00Z" w:initials="MÜ">
    <w:p w14:paraId="4F3F1A54" w14:textId="77777777" w:rsidR="00EA265F" w:rsidRDefault="00EA265F" w:rsidP="00EA265F">
      <w:pPr>
        <w:pStyle w:val="Kommentaaritekst"/>
        <w:ind w:left="0" w:firstLine="0"/>
        <w:jc w:val="left"/>
      </w:pPr>
      <w:r>
        <w:rPr>
          <w:rStyle w:val="Kommentaariviide"/>
        </w:rPr>
        <w:annotationRef/>
      </w:r>
      <w:r>
        <w:t>Kui lõigete sisu ei pea esinema samaaegselt, kasutada "või".</w:t>
      </w:r>
    </w:p>
  </w:comment>
  <w:comment w:id="103" w:author="Inge Mehide - JUSTDIGI" w:date="2025-02-19T14:34:00Z" w:initials="IM">
    <w:p w14:paraId="588FEBDA" w14:textId="1F902C44" w:rsidR="002B76C6" w:rsidRDefault="002B76C6" w:rsidP="002B76C6">
      <w:pPr>
        <w:pStyle w:val="Kommentaaritekst"/>
        <w:ind w:left="0" w:firstLine="0"/>
        <w:jc w:val="left"/>
      </w:pPr>
      <w:r>
        <w:rPr>
          <w:rStyle w:val="Kommentaariviide"/>
        </w:rPr>
        <w:annotationRef/>
      </w:r>
      <w:r>
        <w:rPr>
          <w:i/>
          <w:iCs/>
        </w:rPr>
        <w:t>Huvi nõuab</w:t>
      </w:r>
      <w:r>
        <w:t xml:space="preserve"> on personifitseerimine, mis õigusakti ei sobi.</w:t>
      </w:r>
    </w:p>
  </w:comment>
  <w:comment w:id="112" w:author="Inge Mehide - JUSTDIGI" w:date="2025-02-19T15:40:00Z" w:initials="IM">
    <w:p w14:paraId="66AC5450" w14:textId="77777777" w:rsidR="002C24C7" w:rsidRDefault="002C24C7" w:rsidP="002C24C7">
      <w:pPr>
        <w:pStyle w:val="Kommentaaritekst"/>
        <w:ind w:left="0" w:firstLine="0"/>
        <w:jc w:val="left"/>
      </w:pPr>
      <w:r>
        <w:rPr>
          <w:rStyle w:val="Kommentaariviide"/>
        </w:rPr>
        <w:annotationRef/>
      </w:r>
      <w:r>
        <w:rPr>
          <w:i/>
          <w:iCs/>
        </w:rPr>
        <w:t xml:space="preserve">Nimisoojusvõimsus kütuse põletamisel </w:t>
      </w:r>
      <w:r>
        <w:t xml:space="preserve">käib seadme kohta. </w:t>
      </w:r>
    </w:p>
  </w:comment>
  <w:comment w:id="132" w:author="Markus Ühtigi - JUSTDIGI" w:date="2025-03-05T09:37:00Z" w:initials="MÜ">
    <w:p w14:paraId="107B54D8" w14:textId="77777777" w:rsidR="00EA265F" w:rsidRDefault="00EA265F" w:rsidP="00EA265F">
      <w:pPr>
        <w:pStyle w:val="Kommentaaritekst"/>
        <w:ind w:left="0" w:firstLine="0"/>
        <w:jc w:val="left"/>
      </w:pPr>
      <w:r>
        <w:rPr>
          <w:rStyle w:val="Kommentaariviide"/>
        </w:rPr>
        <w:annotationRef/>
      </w:r>
      <w:r>
        <w:t>Mida tähendab "muu juurdepääsupiirang"? Ei saa olla ju igasugune juurdepääsupiirang?</w:t>
      </w:r>
    </w:p>
  </w:comment>
  <w:comment w:id="136" w:author="Inge Mehide - JUSTDIGI" w:date="2025-02-19T16:14:00Z" w:initials="IM">
    <w:p w14:paraId="7D6B3B23" w14:textId="5E33349A" w:rsidR="00D72A74" w:rsidRDefault="00C77E26" w:rsidP="00D72A74">
      <w:pPr>
        <w:pStyle w:val="Kommentaaritekst"/>
        <w:ind w:left="0" w:firstLine="0"/>
        <w:jc w:val="left"/>
      </w:pPr>
      <w:r>
        <w:rPr>
          <w:rStyle w:val="Kommentaariviide"/>
        </w:rPr>
        <w:annotationRef/>
      </w:r>
      <w:r w:rsidR="00D72A74">
        <w:t>Võiks kaaluda, kas saab korduse ära jätta.</w:t>
      </w:r>
    </w:p>
  </w:comment>
  <w:comment w:id="156" w:author="Inge Mehide - JUSTDIGI" w:date="2025-02-20T10:55:00Z" w:initials="IM">
    <w:p w14:paraId="1F4F154B" w14:textId="6223BAC5" w:rsidR="00981C4E" w:rsidRDefault="00981C4E" w:rsidP="00981C4E">
      <w:pPr>
        <w:pStyle w:val="Kommentaaritekst"/>
        <w:ind w:left="0" w:firstLine="0"/>
        <w:jc w:val="left"/>
      </w:pPr>
      <w:r>
        <w:rPr>
          <w:rStyle w:val="Kommentaariviide"/>
        </w:rPr>
        <w:annotationRef/>
      </w:r>
      <w:r>
        <w:t>Tekkis valeseos: lõike 4 kohane tekkekoht.</w:t>
      </w:r>
    </w:p>
  </w:comment>
  <w:comment w:id="177" w:author="Inge Mehide - JUSTDIGI" w:date="2025-02-20T09:53:00Z" w:initials="IM">
    <w:p w14:paraId="0DA87346" w14:textId="7522C215" w:rsidR="00EA4DD1" w:rsidRDefault="00EA4DD1" w:rsidP="00EA4DD1">
      <w:pPr>
        <w:pStyle w:val="Kommentaaritekst"/>
        <w:ind w:left="0" w:firstLine="0"/>
        <w:jc w:val="left"/>
      </w:pPr>
      <w:r>
        <w:rPr>
          <w:rStyle w:val="Kommentaariviide"/>
        </w:rPr>
        <w:annotationRef/>
      </w:r>
      <w:r>
        <w:t>Puuduv täht.</w:t>
      </w:r>
    </w:p>
  </w:comment>
  <w:comment w:id="183" w:author="Markus Ühtigi - JUSTDIGI" w:date="2025-03-05T09:45:00Z" w:initials="MÜ">
    <w:p w14:paraId="34303148" w14:textId="77777777" w:rsidR="00E60630" w:rsidRDefault="00E10620" w:rsidP="00E60630">
      <w:pPr>
        <w:pStyle w:val="Kommentaaritekst"/>
        <w:ind w:left="0" w:firstLine="0"/>
        <w:jc w:val="left"/>
      </w:pPr>
      <w:r>
        <w:rPr>
          <w:rStyle w:val="Kommentaariviide"/>
        </w:rPr>
        <w:annotationRef/>
      </w:r>
      <w:r w:rsidR="00E60630">
        <w:t>Lg 2 lõpus on "ka", ehk eeldab, et nimetatud väärteol on ka vähemalt ka teine võimalik menetleja. Samas ei nähtu see muudatusekohasest sättest (§ 120(7) pole kusagil mujal nimetatud). Kehtivas regulatsioonis on § 120(7) väärteo menetlejateks lisaks Keskkonnaamet ja Politsei- ja Piirivalveamet. Kas jätkuvalt nii mõeldud? Kui ei ole ning § 120(7) väärteo menetleja peakski olema vaid valla- ja linnavalitsus, siis ei sobiks selles osas "ka" kasutada.</w:t>
      </w:r>
    </w:p>
  </w:comment>
  <w:comment w:id="202" w:author="Markus Ühtigi - JUSTDIGI" w:date="2025-03-04T11:40:00Z" w:initials="MJ">
    <w:p w14:paraId="54066E9B" w14:textId="6CC2143C" w:rsidR="009A460D" w:rsidRDefault="009A460D">
      <w:pPr>
        <w:pStyle w:val="Kommentaaritekst"/>
      </w:pPr>
      <w:r>
        <w:rPr>
          <w:rStyle w:val="Kommentaariviide"/>
        </w:rPr>
        <w:annotationRef/>
      </w:r>
      <w:r w:rsidRPr="1BC3C494">
        <w:t>Peaks olema ilmselt § 6 lõike 1 punkt 17(1).</w:t>
      </w:r>
    </w:p>
  </w:comment>
  <w:comment w:id="206" w:author="Inge Mehide - JUSTDIGI" w:date="2025-02-20T12:04:00Z" w:initials="IM">
    <w:p w14:paraId="79CA6E62" w14:textId="77777777" w:rsidR="008637CD" w:rsidRDefault="008637CD" w:rsidP="008637CD">
      <w:pPr>
        <w:pStyle w:val="Kommentaaritekst"/>
        <w:ind w:left="0" w:firstLine="0"/>
        <w:jc w:val="left"/>
      </w:pPr>
      <w:r>
        <w:rPr>
          <w:rStyle w:val="Kommentaariviide"/>
        </w:rPr>
        <w:annotationRef/>
      </w:r>
      <w:r>
        <w:t>Siia pikem ehk kuni-kriips.</w:t>
      </w:r>
    </w:p>
  </w:comment>
  <w:comment w:id="209" w:author="Inge Mehide - JUSTDIGI" w:date="2025-02-20T12:17:00Z" w:initials="IM">
    <w:p w14:paraId="5855AF50" w14:textId="77777777" w:rsidR="005E0F5B" w:rsidRDefault="005E0F5B" w:rsidP="005E0F5B">
      <w:pPr>
        <w:pStyle w:val="Kommentaaritekst"/>
        <w:ind w:left="0" w:firstLine="0"/>
        <w:jc w:val="left"/>
      </w:pPr>
      <w:r>
        <w:rPr>
          <w:rStyle w:val="Kommentaariviide"/>
        </w:rPr>
        <w:annotationRef/>
      </w:r>
      <w:r>
        <w:t>HÕNTE järgi on vormel nimetavas käändes.</w:t>
      </w:r>
    </w:p>
  </w:comment>
  <w:comment w:id="211" w:author="Inge Mehide - JUSTDIGI" w:date="2025-02-20T12:12:00Z" w:initials="IM">
    <w:p w14:paraId="68E2A6F4" w14:textId="13BE638E" w:rsidR="00DC0504" w:rsidRDefault="00DC0504" w:rsidP="00DC0504">
      <w:pPr>
        <w:pStyle w:val="Kommentaaritekst"/>
        <w:ind w:left="0" w:firstLine="0"/>
        <w:jc w:val="left"/>
      </w:pPr>
      <w:r>
        <w:rPr>
          <w:rStyle w:val="Kommentaariviide"/>
        </w:rPr>
        <w:annotationRef/>
      </w:r>
      <w:r>
        <w:t>Ainsuses.</w:t>
      </w:r>
    </w:p>
  </w:comment>
  <w:comment w:id="213" w:author="Markus Ühtigi - JUSTDIGI" w:date="2025-03-04T11:52:00Z" w:initials="MJ">
    <w:p w14:paraId="0BD5CEB0" w14:textId="677D0477" w:rsidR="009A460D" w:rsidRDefault="009A460D">
      <w:pPr>
        <w:pStyle w:val="Kommentaaritekst"/>
      </w:pPr>
      <w:r>
        <w:rPr>
          <w:rStyle w:val="Kommentaariviide"/>
        </w:rPr>
        <w:annotationRef/>
      </w:r>
      <w:r w:rsidRPr="30B2694A">
        <w:t>Tuleks vormistada:</w:t>
      </w:r>
    </w:p>
    <w:p w14:paraId="2BFE0071" w14:textId="52BC5FCC" w:rsidR="009A460D" w:rsidRDefault="009A460D">
      <w:pPr>
        <w:pStyle w:val="Kommentaaritekst"/>
      </w:pPr>
      <w:r w:rsidRPr="04D7B813">
        <w:t>"paragrahvi 50 tekst loetakse lõikeks 1 ja paragrahvi täiendatakse lõikega 2 järgmises sõnastuses...". Vt näide HÕNTE käsiraamat lk 104.</w:t>
      </w:r>
    </w:p>
  </w:comment>
  <w:comment w:id="218" w:author="Inge Mehide - JUSTDIGI" w:date="2025-02-20T12:14:00Z" w:initials="IM">
    <w:p w14:paraId="53BD8812" w14:textId="77777777" w:rsidR="009C106A" w:rsidRDefault="009C106A" w:rsidP="009C106A">
      <w:pPr>
        <w:pStyle w:val="Kommentaaritekst"/>
        <w:ind w:left="0" w:firstLine="0"/>
        <w:jc w:val="left"/>
      </w:pPr>
      <w:r>
        <w:rPr>
          <w:rStyle w:val="Kommentaariviide"/>
        </w:rPr>
        <w:annotationRef/>
      </w:r>
      <w:r>
        <w:t>Lisada koma.</w:t>
      </w:r>
    </w:p>
  </w:comment>
  <w:comment w:id="220" w:author="Markus Ühtigi - JUSTDIGI" w:date="2025-03-05T09:48:00Z" w:initials="MÜ">
    <w:p w14:paraId="63A0BF0E" w14:textId="77777777" w:rsidR="000260D7" w:rsidRDefault="000260D7" w:rsidP="000260D7">
      <w:pPr>
        <w:pStyle w:val="Kommentaaritekst"/>
        <w:ind w:left="0" w:firstLine="0"/>
        <w:jc w:val="left"/>
      </w:pPr>
      <w:r>
        <w:rPr>
          <w:rStyle w:val="Kommentaariviide"/>
        </w:rPr>
        <w:annotationRef/>
      </w:r>
      <w:r>
        <w:t>Kui samaaegselt ei pea täidetud olema mõlemad punktid, siis kasutada "või".</w:t>
      </w:r>
    </w:p>
  </w:comment>
  <w:comment w:id="221" w:author="Inge Mehide - JUSTDIGI" w:date="2025-02-20T12:17:00Z" w:initials="IM">
    <w:p w14:paraId="261FA32D" w14:textId="0B65A006" w:rsidR="00372AB2" w:rsidRDefault="00372AB2" w:rsidP="00372AB2">
      <w:pPr>
        <w:pStyle w:val="Kommentaaritekst"/>
        <w:ind w:left="0" w:firstLine="0"/>
        <w:jc w:val="left"/>
      </w:pPr>
      <w:r>
        <w:rPr>
          <w:rStyle w:val="Kommentaariviide"/>
        </w:rPr>
        <w:annotationRef/>
      </w:r>
      <w:r>
        <w:t>Peab olema nimetavas käändes.</w:t>
      </w:r>
    </w:p>
  </w:comment>
  <w:comment w:id="231" w:author="Markus Ühtigi - JUSTDIGI" w:date="2025-03-05T10:10:00Z" w:initials="MÜ">
    <w:p w14:paraId="3CEEF7BC" w14:textId="77777777" w:rsidR="00125A58" w:rsidRDefault="00125A58" w:rsidP="00125A58">
      <w:pPr>
        <w:pStyle w:val="Kommentaaritekst"/>
        <w:ind w:left="0" w:firstLine="0"/>
        <w:jc w:val="left"/>
      </w:pPr>
      <w:r>
        <w:rPr>
          <w:rStyle w:val="Kommentaariviide"/>
        </w:rPr>
        <w:annotationRef/>
      </w:r>
      <w:r>
        <w:t>Kehtivas tekstis on kasutusel "viivitamata".</w:t>
      </w:r>
    </w:p>
  </w:comment>
  <w:comment w:id="234" w:author="Inge Mehide - JUSTDIGI" w:date="2025-02-20T12:23:00Z" w:initials="IM">
    <w:p w14:paraId="3DCDF5B2" w14:textId="159FB897" w:rsidR="0093085E" w:rsidRDefault="0093085E" w:rsidP="0093085E">
      <w:pPr>
        <w:pStyle w:val="Kommentaaritekst"/>
        <w:ind w:left="0" w:firstLine="0"/>
        <w:jc w:val="left"/>
      </w:pPr>
      <w:r>
        <w:rPr>
          <w:rStyle w:val="Kommentaariviide"/>
        </w:rPr>
        <w:annotationRef/>
      </w:r>
      <w:r>
        <w:t>Kustutada i.</w:t>
      </w:r>
    </w:p>
  </w:comment>
  <w:comment w:id="236" w:author="Markus Ühtigi - JUSTDIGI" w:date="2025-03-05T09:52:00Z" w:initials="MÜ">
    <w:p w14:paraId="35D4560C" w14:textId="77777777" w:rsidR="009A460D" w:rsidRDefault="009A460D" w:rsidP="009A460D">
      <w:pPr>
        <w:pStyle w:val="Kommentaaritekst"/>
        <w:ind w:left="0" w:firstLine="0"/>
        <w:jc w:val="left"/>
      </w:pPr>
      <w:r>
        <w:rPr>
          <w:rStyle w:val="Kommentaariviide"/>
        </w:rPr>
        <w:annotationRef/>
      </w:r>
      <w:r>
        <w:t>Peaks olema "ja", sest reguleeritakse mõlemat.</w:t>
      </w:r>
    </w:p>
  </w:comment>
  <w:comment w:id="242" w:author="Inge Mehide - JUSTDIGI" w:date="2025-02-20T12:29:00Z" w:initials="IM">
    <w:p w14:paraId="41CFA87D" w14:textId="1AE77990" w:rsidR="00BA7834" w:rsidRDefault="00BA7834" w:rsidP="00BA7834">
      <w:pPr>
        <w:pStyle w:val="Kommentaaritekst"/>
        <w:ind w:left="0" w:firstLine="0"/>
        <w:jc w:val="left"/>
      </w:pPr>
      <w:r>
        <w:rPr>
          <w:rStyle w:val="Kommentaariviide"/>
        </w:rPr>
        <w:annotationRef/>
      </w:r>
      <w:r>
        <w:t>Kustutada i.</w:t>
      </w:r>
    </w:p>
  </w:comment>
  <w:comment w:id="241" w:author="Markus Ühtigi - JUSTDIGI" w:date="2025-03-05T09:53:00Z" w:initials="MÜ">
    <w:p w14:paraId="5C348CFA" w14:textId="77777777" w:rsidR="009A460D" w:rsidRDefault="009A460D" w:rsidP="009A460D">
      <w:pPr>
        <w:pStyle w:val="Kommentaaritekst"/>
        <w:ind w:left="0" w:firstLine="0"/>
        <w:jc w:val="left"/>
      </w:pPr>
      <w:r>
        <w:rPr>
          <w:rStyle w:val="Kommentaariviide"/>
        </w:rPr>
        <w:annotationRef/>
      </w:r>
      <w:r>
        <w:t>Tuleks täpsustada, et seaduse 9. peatüki 1. jagu täiendatakse, sest loodav paragrahv asuks kahe jao piiril.</w:t>
      </w:r>
    </w:p>
  </w:comment>
  <w:comment w:id="246" w:author="Markus Ühtigi - JUSTDIGI" w:date="2025-03-05T09:55:00Z" w:initials="MÜ">
    <w:p w14:paraId="703FEE2E" w14:textId="77777777" w:rsidR="006660C7" w:rsidRDefault="006660C7" w:rsidP="006660C7">
      <w:pPr>
        <w:pStyle w:val="Kommentaaritekst"/>
        <w:ind w:left="0" w:firstLine="0"/>
        <w:jc w:val="left"/>
      </w:pPr>
      <w:r>
        <w:rPr>
          <w:rStyle w:val="Kommentaariviide"/>
        </w:rPr>
        <w:annotationRef/>
      </w:r>
      <w:r>
        <w:t>Esimene "vastavas käändes" pole vajalik.</w:t>
      </w:r>
    </w:p>
  </w:comment>
  <w:comment w:id="247" w:author="Inge Mehide - JUSTDIGI" w:date="2025-02-20T12:40:00Z" w:initials="IM">
    <w:p w14:paraId="00745280" w14:textId="5859055D" w:rsidR="00D322A6" w:rsidRDefault="00813F66" w:rsidP="00D322A6">
      <w:pPr>
        <w:pStyle w:val="Kommentaaritekst"/>
        <w:ind w:left="0" w:firstLine="0"/>
        <w:jc w:val="left"/>
      </w:pPr>
      <w:r>
        <w:rPr>
          <w:rStyle w:val="Kommentaariviide"/>
        </w:rPr>
        <w:annotationRef/>
      </w:r>
      <w:r w:rsidR="00D322A6">
        <w:t>Praegu on seaduses üheksa punkti. Kui mõne teise muutmiseelnõuga neid ei lisandu, siis on see number ekslik.</w:t>
      </w:r>
    </w:p>
  </w:comment>
  <w:comment w:id="248" w:author="Inge Mehide - JUSTDIGI" w:date="2025-02-20T12:50:00Z" w:initials="IM">
    <w:p w14:paraId="1C89AA31" w14:textId="77777777" w:rsidR="004770AE" w:rsidRDefault="00562A5E" w:rsidP="004770AE">
      <w:pPr>
        <w:pStyle w:val="Kommentaaritekst"/>
        <w:ind w:left="0" w:firstLine="0"/>
        <w:jc w:val="left"/>
      </w:pPr>
      <w:r>
        <w:rPr>
          <w:rStyle w:val="Kommentaariviide"/>
        </w:rPr>
        <w:annotationRef/>
      </w:r>
      <w:r w:rsidR="004770AE">
        <w:t>Üksikud numbrid kümneni kirjutatakse sõnaga.</w:t>
      </w:r>
    </w:p>
  </w:comment>
  <w:comment w:id="256" w:author="Inge Mehide - JUSTDIGI" w:date="2025-02-20T13:53:00Z" w:initials="IM">
    <w:p w14:paraId="3D022B02" w14:textId="77777777" w:rsidR="008F4827" w:rsidRDefault="008F4827" w:rsidP="008F4827">
      <w:pPr>
        <w:pStyle w:val="Kommentaaritekst"/>
        <w:ind w:left="0" w:firstLine="0"/>
        <w:jc w:val="left"/>
      </w:pPr>
      <w:r>
        <w:rPr>
          <w:rStyle w:val="Kommentaariviide"/>
        </w:rPr>
        <w:annotationRef/>
      </w:r>
      <w:r>
        <w:t>Sõna on juba sissejuhatavas lauseosas.</w:t>
      </w:r>
    </w:p>
  </w:comment>
  <w:comment w:id="265" w:author="Inge Mehide - JUSTDIGI" w:date="2025-02-20T13:55:00Z" w:initials="IM">
    <w:p w14:paraId="14DB2912" w14:textId="77777777" w:rsidR="00261E84" w:rsidRDefault="00261E84" w:rsidP="00261E84">
      <w:pPr>
        <w:pStyle w:val="Kommentaaritekst"/>
        <w:ind w:left="0" w:firstLine="0"/>
        <w:jc w:val="left"/>
      </w:pPr>
      <w:r>
        <w:rPr>
          <w:rStyle w:val="Kommentaariviide"/>
        </w:rPr>
        <w:annotationRef/>
      </w:r>
      <w:r>
        <w:t>Kustutada i.</w:t>
      </w:r>
    </w:p>
  </w:comment>
  <w:comment w:id="267" w:author="Inge Mehide - JUSTDIGI" w:date="2025-02-20T13:58:00Z" w:initials="IM">
    <w:p w14:paraId="49EEEC88" w14:textId="77777777" w:rsidR="00256DC6" w:rsidRDefault="00256DC6" w:rsidP="00256DC6">
      <w:pPr>
        <w:pStyle w:val="Kommentaaritekst"/>
        <w:ind w:left="0" w:firstLine="0"/>
        <w:jc w:val="left"/>
      </w:pPr>
      <w:r>
        <w:rPr>
          <w:rStyle w:val="Kommentaariviide"/>
        </w:rPr>
        <w:annotationRef/>
      </w:r>
      <w:r>
        <w:t>Kokku.</w:t>
      </w:r>
    </w:p>
  </w:comment>
  <w:comment w:id="270" w:author="Inge Mehide - JUSTDIGI" w:date="2025-02-20T14:02:00Z" w:initials="IM">
    <w:p w14:paraId="28535E06" w14:textId="77777777" w:rsidR="00543D23" w:rsidRDefault="00F2594D" w:rsidP="00543D23">
      <w:pPr>
        <w:pStyle w:val="Kommentaaritekst"/>
        <w:ind w:left="0" w:firstLine="0"/>
        <w:jc w:val="left"/>
      </w:pPr>
      <w:r>
        <w:rPr>
          <w:rStyle w:val="Kommentaariviide"/>
        </w:rPr>
        <w:annotationRef/>
      </w:r>
      <w:r w:rsidR="00543D23">
        <w:t xml:space="preserve">Siit oli puudu, milleks see luba on, </w:t>
      </w:r>
      <w:r w:rsidR="00543D23">
        <w:rPr>
          <w:i/>
          <w:iCs/>
        </w:rPr>
        <w:t>tegevuseks</w:t>
      </w:r>
      <w:r w:rsidR="00543D23">
        <w:t>?</w:t>
      </w:r>
    </w:p>
  </w:comment>
  <w:comment w:id="269" w:author="Markus Ühtigi - JUSTDIGI" w:date="2025-03-05T10:05:00Z" w:initials="MÜ">
    <w:p w14:paraId="357CF108" w14:textId="77777777" w:rsidR="00D11448" w:rsidRDefault="00D11448" w:rsidP="00D11448">
      <w:pPr>
        <w:pStyle w:val="Kommentaaritekst"/>
        <w:ind w:left="0" w:firstLine="0"/>
        <w:jc w:val="left"/>
      </w:pPr>
      <w:r>
        <w:rPr>
          <w:rStyle w:val="Kommentaariviide"/>
        </w:rPr>
        <w:annotationRef/>
      </w:r>
      <w:r>
        <w:t>Miks ei võiks luba kehtetuks muutumiseni kehtida ja seejärel üle minna registreerimisele?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64488D" w15:done="0"/>
  <w15:commentEx w15:paraId="6D320152" w15:done="0"/>
  <w15:commentEx w15:paraId="0BCF60B1" w15:done="0"/>
  <w15:commentEx w15:paraId="78345D08" w15:done="0"/>
  <w15:commentEx w15:paraId="68A7D560" w15:done="0"/>
  <w15:commentEx w15:paraId="48720A83" w15:done="0"/>
  <w15:commentEx w15:paraId="1F00CCF0" w15:done="0"/>
  <w15:commentEx w15:paraId="10F7745F" w15:done="0"/>
  <w15:commentEx w15:paraId="43734294" w15:done="0"/>
  <w15:commentEx w15:paraId="60779198" w15:done="0"/>
  <w15:commentEx w15:paraId="08D3C836" w15:done="0"/>
  <w15:commentEx w15:paraId="5D441342" w15:done="0"/>
  <w15:commentEx w15:paraId="54029D2A" w15:done="0"/>
  <w15:commentEx w15:paraId="6494029B" w15:done="0"/>
  <w15:commentEx w15:paraId="5C9BCAC3" w15:done="0"/>
  <w15:commentEx w15:paraId="2E08D572" w15:done="0"/>
  <w15:commentEx w15:paraId="2A8705F5" w15:done="0"/>
  <w15:commentEx w15:paraId="1707A730" w15:done="0"/>
  <w15:commentEx w15:paraId="5A126EBE" w15:done="0"/>
  <w15:commentEx w15:paraId="2CF2C56E" w15:done="0"/>
  <w15:commentEx w15:paraId="24F34E35" w15:done="0"/>
  <w15:commentEx w15:paraId="4F3F1A54" w15:done="0"/>
  <w15:commentEx w15:paraId="588FEBDA" w15:done="0"/>
  <w15:commentEx w15:paraId="66AC5450" w15:done="0"/>
  <w15:commentEx w15:paraId="107B54D8" w15:done="0"/>
  <w15:commentEx w15:paraId="7D6B3B23" w15:done="0"/>
  <w15:commentEx w15:paraId="1F4F154B" w15:done="0"/>
  <w15:commentEx w15:paraId="0DA87346" w15:done="0"/>
  <w15:commentEx w15:paraId="34303148" w15:done="0"/>
  <w15:commentEx w15:paraId="54066E9B" w15:done="0"/>
  <w15:commentEx w15:paraId="79CA6E62" w15:done="0"/>
  <w15:commentEx w15:paraId="5855AF50" w15:done="0"/>
  <w15:commentEx w15:paraId="68E2A6F4" w15:done="0"/>
  <w15:commentEx w15:paraId="2BFE0071" w15:done="0"/>
  <w15:commentEx w15:paraId="53BD8812" w15:done="0"/>
  <w15:commentEx w15:paraId="63A0BF0E" w15:done="0"/>
  <w15:commentEx w15:paraId="261FA32D" w15:done="0"/>
  <w15:commentEx w15:paraId="3CEEF7BC" w15:done="0"/>
  <w15:commentEx w15:paraId="3DCDF5B2" w15:done="0"/>
  <w15:commentEx w15:paraId="35D4560C" w15:done="0"/>
  <w15:commentEx w15:paraId="41CFA87D" w15:done="0"/>
  <w15:commentEx w15:paraId="5C348CFA" w15:done="0"/>
  <w15:commentEx w15:paraId="703FEE2E" w15:done="0"/>
  <w15:commentEx w15:paraId="00745280" w15:done="0"/>
  <w15:commentEx w15:paraId="1C89AA31" w15:done="0"/>
  <w15:commentEx w15:paraId="3D022B02" w15:done="0"/>
  <w15:commentEx w15:paraId="14DB2912" w15:done="0"/>
  <w15:commentEx w15:paraId="49EEEC88" w15:done="0"/>
  <w15:commentEx w15:paraId="28535E06" w15:done="0"/>
  <w15:commentEx w15:paraId="357CF1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7DAC386" w16cex:dateUtc="2025-03-05T07:14:00Z"/>
  <w16cex:commentExtensible w16cex:durableId="60CCD295" w16cex:dateUtc="2025-03-05T07:19:00Z"/>
  <w16cex:commentExtensible w16cex:durableId="3C41B9EE" w16cex:dateUtc="2025-02-19T08:13:00Z"/>
  <w16cex:commentExtensible w16cex:durableId="60A1E8CD" w16cex:dateUtc="2025-02-19T08:44:00Z"/>
  <w16cex:commentExtensible w16cex:durableId="03687FA0" w16cex:dateUtc="2025-02-19T08:45:00Z"/>
  <w16cex:commentExtensible w16cex:durableId="4EF61086" w16cex:dateUtc="2025-02-19T09:08:00Z"/>
  <w16cex:commentExtensible w16cex:durableId="0E742B96" w16cex:dateUtc="2025-02-19T09:29:00Z"/>
  <w16cex:commentExtensible w16cex:durableId="71096CC6" w16cex:dateUtc="2025-02-19T09:51:00Z"/>
  <w16cex:commentExtensible w16cex:durableId="2C67E8EB" w16cex:dateUtc="2025-03-05T08:08:00Z"/>
  <w16cex:commentExtensible w16cex:durableId="18ACBACE" w16cex:dateUtc="2025-02-19T10:15:00Z"/>
  <w16cex:commentExtensible w16cex:durableId="68EA5B9C" w16cex:dateUtc="2025-03-05T09:51:00Z"/>
  <w16cex:commentExtensible w16cex:durableId="31935D11" w16cex:dateUtc="2025-03-05T07:32:00Z"/>
  <w16cex:commentExtensible w16cex:durableId="21705651" w16cex:dateUtc="2025-02-19T13:30:00Z"/>
  <w16cex:commentExtensible w16cex:durableId="4A49888F" w16cex:dateUtc="2025-02-19T10:32:00Z"/>
  <w16cex:commentExtensible w16cex:durableId="13439FB8" w16cex:dateUtc="2025-02-19T10:53:00Z"/>
  <w16cex:commentExtensible w16cex:durableId="4538CA62" w16cex:dateUtc="2025-02-19T10:41:00Z"/>
  <w16cex:commentExtensible w16cex:durableId="7AA80960" w16cex:dateUtc="2025-02-19T10:36:00Z"/>
  <w16cex:commentExtensible w16cex:durableId="45187DB3" w16cex:dateUtc="2025-02-19T11:24:00Z"/>
  <w16cex:commentExtensible w16cex:durableId="1EF31ADE" w16cex:dateUtc="2025-02-19T11:30:00Z"/>
  <w16cex:commentExtensible w16cex:durableId="652C10AE" w16cex:dateUtc="2025-02-19T11:34:00Z"/>
  <w16cex:commentExtensible w16cex:durableId="5FF822F6" w16cex:dateUtc="2025-02-19T11:56:00Z"/>
  <w16cex:commentExtensible w16cex:durableId="4596A7D1" w16cex:dateUtc="2025-03-05T07:35:00Z"/>
  <w16cex:commentExtensible w16cex:durableId="53E41EAB" w16cex:dateUtc="2025-02-19T12:34:00Z"/>
  <w16cex:commentExtensible w16cex:durableId="20E29DD3" w16cex:dateUtc="2025-02-19T13:40:00Z"/>
  <w16cex:commentExtensible w16cex:durableId="5FAC687D" w16cex:dateUtc="2025-03-05T07:37:00Z"/>
  <w16cex:commentExtensible w16cex:durableId="19D3A368" w16cex:dateUtc="2025-02-19T14:14:00Z"/>
  <w16cex:commentExtensible w16cex:durableId="0355EDD2" w16cex:dateUtc="2025-02-20T08:55:00Z"/>
  <w16cex:commentExtensible w16cex:durableId="6176D1A6" w16cex:dateUtc="2025-02-20T07:53:00Z"/>
  <w16cex:commentExtensible w16cex:durableId="1A2F6CE7" w16cex:dateUtc="2025-03-05T07:45:00Z"/>
  <w16cex:commentExtensible w16cex:durableId="0611D639" w16cex:dateUtc="2025-03-04T09:40:00Z"/>
  <w16cex:commentExtensible w16cex:durableId="30CB82A0" w16cex:dateUtc="2025-02-20T10:04:00Z"/>
  <w16cex:commentExtensible w16cex:durableId="564A6FF5" w16cex:dateUtc="2025-02-20T10:17:00Z"/>
  <w16cex:commentExtensible w16cex:durableId="1A06B6C1" w16cex:dateUtc="2025-02-20T10:12:00Z"/>
  <w16cex:commentExtensible w16cex:durableId="3E4BF9BB" w16cex:dateUtc="2025-03-04T09:52:00Z"/>
  <w16cex:commentExtensible w16cex:durableId="27331ADF" w16cex:dateUtc="2025-02-20T10:14:00Z"/>
  <w16cex:commentExtensible w16cex:durableId="3070B433" w16cex:dateUtc="2025-03-05T07:48:00Z"/>
  <w16cex:commentExtensible w16cex:durableId="4EE2CB92" w16cex:dateUtc="2025-02-20T10:17:00Z"/>
  <w16cex:commentExtensible w16cex:durableId="48B2FFF2" w16cex:dateUtc="2025-03-05T08:10:00Z"/>
  <w16cex:commentExtensible w16cex:durableId="3EC81847" w16cex:dateUtc="2025-02-20T10:23:00Z"/>
  <w16cex:commentExtensible w16cex:durableId="5403F7CF" w16cex:dateUtc="2025-03-05T07:52:00Z"/>
  <w16cex:commentExtensible w16cex:durableId="3B8202C2" w16cex:dateUtc="2025-02-20T10:29:00Z"/>
  <w16cex:commentExtensible w16cex:durableId="6A25599B" w16cex:dateUtc="2025-03-05T07:53:00Z"/>
  <w16cex:commentExtensible w16cex:durableId="3E318A9C" w16cex:dateUtc="2025-03-05T07:55:00Z"/>
  <w16cex:commentExtensible w16cex:durableId="054F0813" w16cex:dateUtc="2025-02-20T10:40:00Z"/>
  <w16cex:commentExtensible w16cex:durableId="5F5A8EB1" w16cex:dateUtc="2025-02-20T10:50:00Z"/>
  <w16cex:commentExtensible w16cex:durableId="1787A887" w16cex:dateUtc="2025-02-20T11:53:00Z"/>
  <w16cex:commentExtensible w16cex:durableId="27E9B95D" w16cex:dateUtc="2025-02-20T11:55:00Z"/>
  <w16cex:commentExtensible w16cex:durableId="31D56038" w16cex:dateUtc="2025-02-20T11:58:00Z"/>
  <w16cex:commentExtensible w16cex:durableId="53B410C1" w16cex:dateUtc="2025-02-20T12:02:00Z"/>
  <w16cex:commentExtensible w16cex:durableId="4832282C" w16cex:dateUtc="2025-03-05T08: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64488D" w16cid:durableId="77DAC386"/>
  <w16cid:commentId w16cid:paraId="6D320152" w16cid:durableId="60CCD295"/>
  <w16cid:commentId w16cid:paraId="0BCF60B1" w16cid:durableId="3C41B9EE"/>
  <w16cid:commentId w16cid:paraId="78345D08" w16cid:durableId="60A1E8CD"/>
  <w16cid:commentId w16cid:paraId="68A7D560" w16cid:durableId="03687FA0"/>
  <w16cid:commentId w16cid:paraId="48720A83" w16cid:durableId="4EF61086"/>
  <w16cid:commentId w16cid:paraId="1F00CCF0" w16cid:durableId="0E742B96"/>
  <w16cid:commentId w16cid:paraId="10F7745F" w16cid:durableId="71096CC6"/>
  <w16cid:commentId w16cid:paraId="43734294" w16cid:durableId="2C67E8EB"/>
  <w16cid:commentId w16cid:paraId="60779198" w16cid:durableId="18ACBACE"/>
  <w16cid:commentId w16cid:paraId="08D3C836" w16cid:durableId="68EA5B9C"/>
  <w16cid:commentId w16cid:paraId="5D441342" w16cid:durableId="31935D11"/>
  <w16cid:commentId w16cid:paraId="54029D2A" w16cid:durableId="21705651"/>
  <w16cid:commentId w16cid:paraId="6494029B" w16cid:durableId="4A49888F"/>
  <w16cid:commentId w16cid:paraId="5C9BCAC3" w16cid:durableId="13439FB8"/>
  <w16cid:commentId w16cid:paraId="2E08D572" w16cid:durableId="4538CA62"/>
  <w16cid:commentId w16cid:paraId="2A8705F5" w16cid:durableId="7AA80960"/>
  <w16cid:commentId w16cid:paraId="1707A730" w16cid:durableId="45187DB3"/>
  <w16cid:commentId w16cid:paraId="5A126EBE" w16cid:durableId="1EF31ADE"/>
  <w16cid:commentId w16cid:paraId="2CF2C56E" w16cid:durableId="652C10AE"/>
  <w16cid:commentId w16cid:paraId="24F34E35" w16cid:durableId="5FF822F6"/>
  <w16cid:commentId w16cid:paraId="4F3F1A54" w16cid:durableId="4596A7D1"/>
  <w16cid:commentId w16cid:paraId="588FEBDA" w16cid:durableId="53E41EAB"/>
  <w16cid:commentId w16cid:paraId="66AC5450" w16cid:durableId="20E29DD3"/>
  <w16cid:commentId w16cid:paraId="107B54D8" w16cid:durableId="5FAC687D"/>
  <w16cid:commentId w16cid:paraId="7D6B3B23" w16cid:durableId="19D3A368"/>
  <w16cid:commentId w16cid:paraId="1F4F154B" w16cid:durableId="0355EDD2"/>
  <w16cid:commentId w16cid:paraId="0DA87346" w16cid:durableId="6176D1A6"/>
  <w16cid:commentId w16cid:paraId="34303148" w16cid:durableId="1A2F6CE7"/>
  <w16cid:commentId w16cid:paraId="54066E9B" w16cid:durableId="0611D639"/>
  <w16cid:commentId w16cid:paraId="79CA6E62" w16cid:durableId="30CB82A0"/>
  <w16cid:commentId w16cid:paraId="5855AF50" w16cid:durableId="564A6FF5"/>
  <w16cid:commentId w16cid:paraId="68E2A6F4" w16cid:durableId="1A06B6C1"/>
  <w16cid:commentId w16cid:paraId="2BFE0071" w16cid:durableId="3E4BF9BB"/>
  <w16cid:commentId w16cid:paraId="53BD8812" w16cid:durableId="27331ADF"/>
  <w16cid:commentId w16cid:paraId="63A0BF0E" w16cid:durableId="3070B433"/>
  <w16cid:commentId w16cid:paraId="261FA32D" w16cid:durableId="4EE2CB92"/>
  <w16cid:commentId w16cid:paraId="3CEEF7BC" w16cid:durableId="48B2FFF2"/>
  <w16cid:commentId w16cid:paraId="3DCDF5B2" w16cid:durableId="3EC81847"/>
  <w16cid:commentId w16cid:paraId="35D4560C" w16cid:durableId="5403F7CF"/>
  <w16cid:commentId w16cid:paraId="41CFA87D" w16cid:durableId="3B8202C2"/>
  <w16cid:commentId w16cid:paraId="5C348CFA" w16cid:durableId="6A25599B"/>
  <w16cid:commentId w16cid:paraId="703FEE2E" w16cid:durableId="3E318A9C"/>
  <w16cid:commentId w16cid:paraId="00745280" w16cid:durableId="054F0813"/>
  <w16cid:commentId w16cid:paraId="1C89AA31" w16cid:durableId="5F5A8EB1"/>
  <w16cid:commentId w16cid:paraId="3D022B02" w16cid:durableId="1787A887"/>
  <w16cid:commentId w16cid:paraId="14DB2912" w16cid:durableId="27E9B95D"/>
  <w16cid:commentId w16cid:paraId="49EEEC88" w16cid:durableId="31D56038"/>
  <w16cid:commentId w16cid:paraId="28535E06" w16cid:durableId="53B410C1"/>
  <w16cid:commentId w16cid:paraId="357CF108" w16cid:durableId="483228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8A675" w14:textId="77777777" w:rsidR="00DF3DFE" w:rsidRDefault="00DF3DFE">
      <w:r>
        <w:separator/>
      </w:r>
    </w:p>
  </w:endnote>
  <w:endnote w:type="continuationSeparator" w:id="0">
    <w:p w14:paraId="23CBFA1C" w14:textId="77777777" w:rsidR="00DF3DFE" w:rsidRDefault="00DF3DFE">
      <w:r>
        <w:continuationSeparator/>
      </w:r>
    </w:p>
  </w:endnote>
  <w:endnote w:type="continuationNotice" w:id="1">
    <w:p w14:paraId="2AE08E67" w14:textId="77777777" w:rsidR="00DF3DFE" w:rsidRDefault="00DF3D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5EFFB" w14:textId="77777777" w:rsidR="009C53BD" w:rsidRDefault="00055FA4">
    <w:pPr>
      <w:spacing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p w14:paraId="5CB44959" w14:textId="77777777" w:rsidR="009C53BD" w:rsidRDefault="00055FA4">
    <w:pPr>
      <w:spacing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96092" w14:textId="06A3F522" w:rsidR="009C53BD" w:rsidRDefault="00533C8B">
    <w:pPr>
      <w:spacing w:line="259" w:lineRule="auto"/>
      <w:ind w:left="0" w:right="2" w:firstLine="0"/>
      <w:jc w:val="center"/>
    </w:pPr>
    <w:r>
      <w:fldChar w:fldCharType="begin"/>
    </w:r>
    <w:r>
      <w:instrText xml:space="preserve"> PAGE   \* MERGEFORMAT </w:instrText>
    </w:r>
    <w:r>
      <w:fldChar w:fldCharType="separate"/>
    </w:r>
    <w:r w:rsidR="00DA1DE1">
      <w:rPr>
        <w:noProof/>
      </w:rPr>
      <w:t>10</w:t>
    </w:r>
    <w:r>
      <w:fldChar w:fldCharType="end"/>
    </w:r>
  </w:p>
  <w:p w14:paraId="2CCA8BE5" w14:textId="0ECAA34F" w:rsidR="009C53BD" w:rsidRDefault="009C53BD">
    <w:pPr>
      <w:spacing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8A66" w14:textId="77777777" w:rsidR="009C53BD" w:rsidRDefault="00055FA4">
    <w:pPr>
      <w:spacing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p w14:paraId="1EF66185" w14:textId="77777777" w:rsidR="009C53BD" w:rsidRDefault="00055FA4">
    <w:pPr>
      <w:spacing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ABE7B" w14:textId="77777777" w:rsidR="00DF3DFE" w:rsidRDefault="00DF3DFE">
      <w:r>
        <w:separator/>
      </w:r>
    </w:p>
  </w:footnote>
  <w:footnote w:type="continuationSeparator" w:id="0">
    <w:p w14:paraId="63EF8F3B" w14:textId="77777777" w:rsidR="00DF3DFE" w:rsidRDefault="00DF3DFE">
      <w:r>
        <w:continuationSeparator/>
      </w:r>
    </w:p>
  </w:footnote>
  <w:footnote w:type="continuationNotice" w:id="1">
    <w:p w14:paraId="32C5B69D" w14:textId="77777777" w:rsidR="00DF3DFE" w:rsidRDefault="00DF3D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90E07"/>
    <w:multiLevelType w:val="hybridMultilevel"/>
    <w:tmpl w:val="B70E0146"/>
    <w:lvl w:ilvl="0" w:tplc="496ABC8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902A43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3D20BC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8F85DD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3CE07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8EEAD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884F4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00426F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0A6044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794633"/>
    <w:multiLevelType w:val="hybridMultilevel"/>
    <w:tmpl w:val="AAE832D8"/>
    <w:lvl w:ilvl="0" w:tplc="00C28A5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9AAD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5ACE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36E3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E6DD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CEAF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D440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D89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46EA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0E6EF1"/>
    <w:multiLevelType w:val="hybridMultilevel"/>
    <w:tmpl w:val="EFBCB98A"/>
    <w:lvl w:ilvl="0" w:tplc="93B8924C">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 w15:restartNumberingAfterBreak="0">
    <w:nsid w:val="0B3A546D"/>
    <w:multiLevelType w:val="hybridMultilevel"/>
    <w:tmpl w:val="2D3807B4"/>
    <w:lvl w:ilvl="0" w:tplc="DF3812E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C007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4807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52C4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F0C7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C2FD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42F5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88E2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C232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84368C"/>
    <w:multiLevelType w:val="hybridMultilevel"/>
    <w:tmpl w:val="94F4CA2A"/>
    <w:lvl w:ilvl="0" w:tplc="256C1936">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22FA3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63E6B3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DA20F2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224176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D9EA45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4FED55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BA70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422225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2847321"/>
    <w:multiLevelType w:val="hybridMultilevel"/>
    <w:tmpl w:val="051ECBBE"/>
    <w:lvl w:ilvl="0" w:tplc="E45079C4">
      <w:start w:val="6"/>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52072B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7BAB4F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CBA9AE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64CBE1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84973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452419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CB499F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B20B8A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611C83"/>
    <w:multiLevelType w:val="hybridMultilevel"/>
    <w:tmpl w:val="746843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5B6276B"/>
    <w:multiLevelType w:val="hybridMultilevel"/>
    <w:tmpl w:val="B9462DEA"/>
    <w:lvl w:ilvl="0" w:tplc="D660D00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503E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7805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3220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2A83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6842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0212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4E1D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76EE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111E31"/>
    <w:multiLevelType w:val="hybridMultilevel"/>
    <w:tmpl w:val="CBAAD802"/>
    <w:lvl w:ilvl="0" w:tplc="6576D2C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2B620F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D60710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8B4FEC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9CAAF4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29A07B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1CEB27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AC21C9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9FC611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B40268C"/>
    <w:multiLevelType w:val="hybridMultilevel"/>
    <w:tmpl w:val="5E7E80F0"/>
    <w:lvl w:ilvl="0" w:tplc="3E6C356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0" w15:restartNumberingAfterBreak="0">
    <w:nsid w:val="1D0E544C"/>
    <w:multiLevelType w:val="multilevel"/>
    <w:tmpl w:val="4A4E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1F54DD"/>
    <w:multiLevelType w:val="hybridMultilevel"/>
    <w:tmpl w:val="D714D7D6"/>
    <w:lvl w:ilvl="0" w:tplc="B8960922">
      <w:start w:val="7"/>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0B849D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1A4629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FF82C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442B3E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EC4204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EB86F6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018E6B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7D23F7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F4F437E"/>
    <w:multiLevelType w:val="hybridMultilevel"/>
    <w:tmpl w:val="FF261040"/>
    <w:lvl w:ilvl="0" w:tplc="A44EC0E8">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1F8DCF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404E4E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482427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9A4033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00AD1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8F6A17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36AE81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DE9C7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5DB795D"/>
    <w:multiLevelType w:val="hybridMultilevel"/>
    <w:tmpl w:val="5DE466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81556AE"/>
    <w:multiLevelType w:val="hybridMultilevel"/>
    <w:tmpl w:val="35102240"/>
    <w:lvl w:ilvl="0" w:tplc="31FCDCE8">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8C4036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894D05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618559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BECC32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016303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58414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946E4A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97AEFF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B372A45"/>
    <w:multiLevelType w:val="hybridMultilevel"/>
    <w:tmpl w:val="8AFC4640"/>
    <w:lvl w:ilvl="0" w:tplc="78E688D8">
      <w:start w:val="10"/>
      <w:numFmt w:val="decimal"/>
      <w:lvlText w:val="%1)"/>
      <w:lvlJc w:val="left"/>
      <w:pPr>
        <w:ind w:left="5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CA6248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308439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B98DD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B90597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9367FF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DC6F7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17058F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9EED0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C3B1AAA"/>
    <w:multiLevelType w:val="hybridMultilevel"/>
    <w:tmpl w:val="D6C2773E"/>
    <w:lvl w:ilvl="0" w:tplc="E69A205C">
      <w:start w:val="1"/>
      <w:numFmt w:val="decimal"/>
      <w:lvlText w:val="%1)"/>
      <w:lvlJc w:val="left"/>
      <w:pPr>
        <w:ind w:left="720" w:hanging="360"/>
      </w:pPr>
    </w:lvl>
    <w:lvl w:ilvl="1" w:tplc="B574A0C6">
      <w:start w:val="1"/>
      <w:numFmt w:val="lowerLetter"/>
      <w:lvlText w:val="%2."/>
      <w:lvlJc w:val="left"/>
      <w:pPr>
        <w:ind w:left="1440" w:hanging="360"/>
      </w:pPr>
    </w:lvl>
    <w:lvl w:ilvl="2" w:tplc="32BCAD50">
      <w:start w:val="1"/>
      <w:numFmt w:val="lowerRoman"/>
      <w:lvlText w:val="%3."/>
      <w:lvlJc w:val="right"/>
      <w:pPr>
        <w:ind w:left="2160" w:hanging="180"/>
      </w:pPr>
    </w:lvl>
    <w:lvl w:ilvl="3" w:tplc="6D689934">
      <w:start w:val="1"/>
      <w:numFmt w:val="decimal"/>
      <w:lvlText w:val="%4."/>
      <w:lvlJc w:val="left"/>
      <w:pPr>
        <w:ind w:left="2880" w:hanging="360"/>
      </w:pPr>
    </w:lvl>
    <w:lvl w:ilvl="4" w:tplc="E090A2D4">
      <w:start w:val="1"/>
      <w:numFmt w:val="lowerLetter"/>
      <w:lvlText w:val="%5."/>
      <w:lvlJc w:val="left"/>
      <w:pPr>
        <w:ind w:left="3600" w:hanging="360"/>
      </w:pPr>
    </w:lvl>
    <w:lvl w:ilvl="5" w:tplc="240AEBFE">
      <w:start w:val="1"/>
      <w:numFmt w:val="lowerRoman"/>
      <w:lvlText w:val="%6."/>
      <w:lvlJc w:val="right"/>
      <w:pPr>
        <w:ind w:left="4320" w:hanging="180"/>
      </w:pPr>
    </w:lvl>
    <w:lvl w:ilvl="6" w:tplc="0BFAF40C">
      <w:start w:val="1"/>
      <w:numFmt w:val="decimal"/>
      <w:lvlText w:val="%7."/>
      <w:lvlJc w:val="left"/>
      <w:pPr>
        <w:ind w:left="5040" w:hanging="360"/>
      </w:pPr>
    </w:lvl>
    <w:lvl w:ilvl="7" w:tplc="2C42600C">
      <w:start w:val="1"/>
      <w:numFmt w:val="lowerLetter"/>
      <w:lvlText w:val="%8."/>
      <w:lvlJc w:val="left"/>
      <w:pPr>
        <w:ind w:left="5760" w:hanging="360"/>
      </w:pPr>
    </w:lvl>
    <w:lvl w:ilvl="8" w:tplc="29A8848C">
      <w:start w:val="1"/>
      <w:numFmt w:val="lowerRoman"/>
      <w:lvlText w:val="%9."/>
      <w:lvlJc w:val="right"/>
      <w:pPr>
        <w:ind w:left="6480" w:hanging="180"/>
      </w:pPr>
    </w:lvl>
  </w:abstractNum>
  <w:abstractNum w:abstractNumId="17" w15:restartNumberingAfterBreak="0">
    <w:nsid w:val="2D2235A4"/>
    <w:multiLevelType w:val="hybridMultilevel"/>
    <w:tmpl w:val="28FA5174"/>
    <w:lvl w:ilvl="0" w:tplc="46C66756">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FACEF0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9C257F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46C618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39681E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CF6AE5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1AC6F2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23CBF8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9687FE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EC5926C"/>
    <w:multiLevelType w:val="hybridMultilevel"/>
    <w:tmpl w:val="6DD4C6B8"/>
    <w:lvl w:ilvl="0" w:tplc="1FF441AA">
      <w:start w:val="1"/>
      <w:numFmt w:val="decimal"/>
      <w:lvlText w:val="%1)"/>
      <w:lvlJc w:val="left"/>
      <w:pPr>
        <w:ind w:left="720" w:hanging="360"/>
      </w:pPr>
    </w:lvl>
    <w:lvl w:ilvl="1" w:tplc="7CF0A15E">
      <w:start w:val="1"/>
      <w:numFmt w:val="lowerLetter"/>
      <w:lvlText w:val="%2."/>
      <w:lvlJc w:val="left"/>
      <w:pPr>
        <w:ind w:left="1440" w:hanging="360"/>
      </w:pPr>
    </w:lvl>
    <w:lvl w:ilvl="2" w:tplc="45A2A932">
      <w:start w:val="1"/>
      <w:numFmt w:val="lowerRoman"/>
      <w:lvlText w:val="%3."/>
      <w:lvlJc w:val="right"/>
      <w:pPr>
        <w:ind w:left="2160" w:hanging="180"/>
      </w:pPr>
    </w:lvl>
    <w:lvl w:ilvl="3" w:tplc="7D440E88">
      <w:start w:val="1"/>
      <w:numFmt w:val="decimal"/>
      <w:lvlText w:val="%4."/>
      <w:lvlJc w:val="left"/>
      <w:pPr>
        <w:ind w:left="2880" w:hanging="360"/>
      </w:pPr>
    </w:lvl>
    <w:lvl w:ilvl="4" w:tplc="B428F472">
      <w:start w:val="1"/>
      <w:numFmt w:val="lowerLetter"/>
      <w:lvlText w:val="%5."/>
      <w:lvlJc w:val="left"/>
      <w:pPr>
        <w:ind w:left="3600" w:hanging="360"/>
      </w:pPr>
    </w:lvl>
    <w:lvl w:ilvl="5" w:tplc="43F09C96">
      <w:start w:val="1"/>
      <w:numFmt w:val="lowerRoman"/>
      <w:lvlText w:val="%6."/>
      <w:lvlJc w:val="right"/>
      <w:pPr>
        <w:ind w:left="4320" w:hanging="180"/>
      </w:pPr>
    </w:lvl>
    <w:lvl w:ilvl="6" w:tplc="AFF004C2">
      <w:start w:val="1"/>
      <w:numFmt w:val="decimal"/>
      <w:lvlText w:val="%7."/>
      <w:lvlJc w:val="left"/>
      <w:pPr>
        <w:ind w:left="5040" w:hanging="360"/>
      </w:pPr>
    </w:lvl>
    <w:lvl w:ilvl="7" w:tplc="F8601BF8">
      <w:start w:val="1"/>
      <w:numFmt w:val="lowerLetter"/>
      <w:lvlText w:val="%8."/>
      <w:lvlJc w:val="left"/>
      <w:pPr>
        <w:ind w:left="5760" w:hanging="360"/>
      </w:pPr>
    </w:lvl>
    <w:lvl w:ilvl="8" w:tplc="6D8C2D3E">
      <w:start w:val="1"/>
      <w:numFmt w:val="lowerRoman"/>
      <w:lvlText w:val="%9."/>
      <w:lvlJc w:val="right"/>
      <w:pPr>
        <w:ind w:left="6480" w:hanging="180"/>
      </w:pPr>
    </w:lvl>
  </w:abstractNum>
  <w:abstractNum w:abstractNumId="19" w15:restartNumberingAfterBreak="0">
    <w:nsid w:val="34111EC9"/>
    <w:multiLevelType w:val="hybridMultilevel"/>
    <w:tmpl w:val="F2C892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C709AC"/>
    <w:multiLevelType w:val="hybridMultilevel"/>
    <w:tmpl w:val="FAD098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9D57271"/>
    <w:multiLevelType w:val="hybridMultilevel"/>
    <w:tmpl w:val="3E86F584"/>
    <w:lvl w:ilvl="0" w:tplc="9006CA00">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7E428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65E3D8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65E2FF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41A3D3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F6AA26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0DC1BB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530E1E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E809F9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3A7106D"/>
    <w:multiLevelType w:val="hybridMultilevel"/>
    <w:tmpl w:val="C1A2DB28"/>
    <w:lvl w:ilvl="0" w:tplc="0C7C3F7A">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440B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EC79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C8D9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CA0C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0220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241A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A805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EE9F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67FB397"/>
    <w:multiLevelType w:val="hybridMultilevel"/>
    <w:tmpl w:val="1BD2A970"/>
    <w:lvl w:ilvl="0" w:tplc="9F8402DA">
      <w:start w:val="1"/>
      <w:numFmt w:val="bullet"/>
      <w:lvlText w:val="·"/>
      <w:lvlJc w:val="left"/>
      <w:pPr>
        <w:ind w:left="720" w:hanging="360"/>
      </w:pPr>
      <w:rPr>
        <w:rFonts w:ascii="Symbol" w:hAnsi="Symbol" w:hint="default"/>
      </w:rPr>
    </w:lvl>
    <w:lvl w:ilvl="1" w:tplc="B04607E8">
      <w:start w:val="1"/>
      <w:numFmt w:val="bullet"/>
      <w:lvlText w:val="o"/>
      <w:lvlJc w:val="left"/>
      <w:pPr>
        <w:ind w:left="1440" w:hanging="360"/>
      </w:pPr>
      <w:rPr>
        <w:rFonts w:ascii="Courier New" w:hAnsi="Courier New" w:hint="default"/>
      </w:rPr>
    </w:lvl>
    <w:lvl w:ilvl="2" w:tplc="93604D14">
      <w:start w:val="1"/>
      <w:numFmt w:val="bullet"/>
      <w:lvlText w:val=""/>
      <w:lvlJc w:val="left"/>
      <w:pPr>
        <w:ind w:left="2160" w:hanging="360"/>
      </w:pPr>
      <w:rPr>
        <w:rFonts w:ascii="Wingdings" w:hAnsi="Wingdings" w:hint="default"/>
      </w:rPr>
    </w:lvl>
    <w:lvl w:ilvl="3" w:tplc="4AD06A08">
      <w:start w:val="1"/>
      <w:numFmt w:val="bullet"/>
      <w:lvlText w:val=""/>
      <w:lvlJc w:val="left"/>
      <w:pPr>
        <w:ind w:left="2880" w:hanging="360"/>
      </w:pPr>
      <w:rPr>
        <w:rFonts w:ascii="Symbol" w:hAnsi="Symbol" w:hint="default"/>
      </w:rPr>
    </w:lvl>
    <w:lvl w:ilvl="4" w:tplc="301C1734">
      <w:start w:val="1"/>
      <w:numFmt w:val="bullet"/>
      <w:lvlText w:val="o"/>
      <w:lvlJc w:val="left"/>
      <w:pPr>
        <w:ind w:left="3600" w:hanging="360"/>
      </w:pPr>
      <w:rPr>
        <w:rFonts w:ascii="Courier New" w:hAnsi="Courier New" w:hint="default"/>
      </w:rPr>
    </w:lvl>
    <w:lvl w:ilvl="5" w:tplc="AA2250B8">
      <w:start w:val="1"/>
      <w:numFmt w:val="bullet"/>
      <w:lvlText w:val=""/>
      <w:lvlJc w:val="left"/>
      <w:pPr>
        <w:ind w:left="4320" w:hanging="360"/>
      </w:pPr>
      <w:rPr>
        <w:rFonts w:ascii="Wingdings" w:hAnsi="Wingdings" w:hint="default"/>
      </w:rPr>
    </w:lvl>
    <w:lvl w:ilvl="6" w:tplc="1366AA14">
      <w:start w:val="1"/>
      <w:numFmt w:val="bullet"/>
      <w:lvlText w:val=""/>
      <w:lvlJc w:val="left"/>
      <w:pPr>
        <w:ind w:left="5040" w:hanging="360"/>
      </w:pPr>
      <w:rPr>
        <w:rFonts w:ascii="Symbol" w:hAnsi="Symbol" w:hint="default"/>
      </w:rPr>
    </w:lvl>
    <w:lvl w:ilvl="7" w:tplc="3F528E4E">
      <w:start w:val="1"/>
      <w:numFmt w:val="bullet"/>
      <w:lvlText w:val="o"/>
      <w:lvlJc w:val="left"/>
      <w:pPr>
        <w:ind w:left="5760" w:hanging="360"/>
      </w:pPr>
      <w:rPr>
        <w:rFonts w:ascii="Courier New" w:hAnsi="Courier New" w:hint="default"/>
      </w:rPr>
    </w:lvl>
    <w:lvl w:ilvl="8" w:tplc="B39E41FE">
      <w:start w:val="1"/>
      <w:numFmt w:val="bullet"/>
      <w:lvlText w:val=""/>
      <w:lvlJc w:val="left"/>
      <w:pPr>
        <w:ind w:left="6480" w:hanging="360"/>
      </w:pPr>
      <w:rPr>
        <w:rFonts w:ascii="Wingdings" w:hAnsi="Wingdings" w:hint="default"/>
      </w:rPr>
    </w:lvl>
  </w:abstractNum>
  <w:abstractNum w:abstractNumId="24" w15:restartNumberingAfterBreak="0">
    <w:nsid w:val="4745631F"/>
    <w:multiLevelType w:val="hybridMultilevel"/>
    <w:tmpl w:val="DC567388"/>
    <w:lvl w:ilvl="0" w:tplc="B36A93D8">
      <w:start w:val="7"/>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BFA756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976D31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0EA63C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CD8714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DC2EFC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E7CB4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23EE24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5C0363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C4133"/>
    <w:multiLevelType w:val="hybridMultilevel"/>
    <w:tmpl w:val="124C401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DC8296D"/>
    <w:multiLevelType w:val="hybridMultilevel"/>
    <w:tmpl w:val="4CCCB1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FAB266B"/>
    <w:multiLevelType w:val="hybridMultilevel"/>
    <w:tmpl w:val="42366522"/>
    <w:lvl w:ilvl="0" w:tplc="3B302E8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16C5B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D1C3C7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032471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606416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0BC3CE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C308EE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EF6D72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6680EC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1CF2645"/>
    <w:multiLevelType w:val="hybridMultilevel"/>
    <w:tmpl w:val="B986D22C"/>
    <w:lvl w:ilvl="0" w:tplc="844E409A">
      <w:start w:val="4"/>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1C790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F5E55E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FE63A6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F10F2F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78C27A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A12BC8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7B61C7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376EC4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7A33790"/>
    <w:multiLevelType w:val="hybridMultilevel"/>
    <w:tmpl w:val="E420381C"/>
    <w:lvl w:ilvl="0" w:tplc="01849952">
      <w:start w:val="1"/>
      <w:numFmt w:val="decimal"/>
      <w:lvlText w:val="%1)"/>
      <w:lvlJc w:val="left"/>
      <w:pPr>
        <w:ind w:left="720" w:hanging="360"/>
      </w:pPr>
    </w:lvl>
    <w:lvl w:ilvl="1" w:tplc="823A4EDC">
      <w:start w:val="1"/>
      <w:numFmt w:val="lowerLetter"/>
      <w:lvlText w:val="%2."/>
      <w:lvlJc w:val="left"/>
      <w:pPr>
        <w:ind w:left="1440" w:hanging="360"/>
      </w:pPr>
    </w:lvl>
    <w:lvl w:ilvl="2" w:tplc="D684266C">
      <w:start w:val="1"/>
      <w:numFmt w:val="lowerRoman"/>
      <w:lvlText w:val="%3."/>
      <w:lvlJc w:val="right"/>
      <w:pPr>
        <w:ind w:left="2160" w:hanging="180"/>
      </w:pPr>
    </w:lvl>
    <w:lvl w:ilvl="3" w:tplc="4B28A592">
      <w:start w:val="1"/>
      <w:numFmt w:val="decimal"/>
      <w:lvlText w:val="%4."/>
      <w:lvlJc w:val="left"/>
      <w:pPr>
        <w:ind w:left="2880" w:hanging="360"/>
      </w:pPr>
    </w:lvl>
    <w:lvl w:ilvl="4" w:tplc="75D265BC">
      <w:start w:val="1"/>
      <w:numFmt w:val="lowerLetter"/>
      <w:lvlText w:val="%5."/>
      <w:lvlJc w:val="left"/>
      <w:pPr>
        <w:ind w:left="3600" w:hanging="360"/>
      </w:pPr>
    </w:lvl>
    <w:lvl w:ilvl="5" w:tplc="7E307F04">
      <w:start w:val="1"/>
      <w:numFmt w:val="lowerRoman"/>
      <w:lvlText w:val="%6."/>
      <w:lvlJc w:val="right"/>
      <w:pPr>
        <w:ind w:left="4320" w:hanging="180"/>
      </w:pPr>
    </w:lvl>
    <w:lvl w:ilvl="6" w:tplc="4AC60518">
      <w:start w:val="1"/>
      <w:numFmt w:val="decimal"/>
      <w:lvlText w:val="%7."/>
      <w:lvlJc w:val="left"/>
      <w:pPr>
        <w:ind w:left="5040" w:hanging="360"/>
      </w:pPr>
    </w:lvl>
    <w:lvl w:ilvl="7" w:tplc="E97835FA">
      <w:start w:val="1"/>
      <w:numFmt w:val="lowerLetter"/>
      <w:lvlText w:val="%8."/>
      <w:lvlJc w:val="left"/>
      <w:pPr>
        <w:ind w:left="5760" w:hanging="360"/>
      </w:pPr>
    </w:lvl>
    <w:lvl w:ilvl="8" w:tplc="3B86FA7A">
      <w:start w:val="1"/>
      <w:numFmt w:val="lowerRoman"/>
      <w:lvlText w:val="%9."/>
      <w:lvlJc w:val="right"/>
      <w:pPr>
        <w:ind w:left="6480" w:hanging="180"/>
      </w:pPr>
    </w:lvl>
  </w:abstractNum>
  <w:abstractNum w:abstractNumId="30" w15:restartNumberingAfterBreak="0">
    <w:nsid w:val="62AF1906"/>
    <w:multiLevelType w:val="hybridMultilevel"/>
    <w:tmpl w:val="82126E1C"/>
    <w:lvl w:ilvl="0" w:tplc="C4905A3E">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982121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A9E99B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C4648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51E419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43E23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6CEE96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93C9BF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423E8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C430B30"/>
    <w:multiLevelType w:val="hybridMultilevel"/>
    <w:tmpl w:val="BBE85370"/>
    <w:lvl w:ilvl="0" w:tplc="5B46077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BCA4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E6BC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C24D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CCD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82F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94EE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CA93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BAA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C635283"/>
    <w:multiLevelType w:val="hybridMultilevel"/>
    <w:tmpl w:val="74EE73FC"/>
    <w:lvl w:ilvl="0" w:tplc="000E5BF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88A2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4E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CADC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C4D6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96A9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0A54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D4CC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64F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E377D3F"/>
    <w:multiLevelType w:val="hybridMultilevel"/>
    <w:tmpl w:val="371A29C6"/>
    <w:lvl w:ilvl="0" w:tplc="D7AA42DA">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ECEA9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B06385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766EA2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AB6C8E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4E6DC0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498326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1F2755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9C2C11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0552AFF"/>
    <w:multiLevelType w:val="hybridMultilevel"/>
    <w:tmpl w:val="8500C068"/>
    <w:lvl w:ilvl="0" w:tplc="D846929C">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194C30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A3AF77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39E0F0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4FA345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B02CA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DCF22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F645C0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F5EC0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29C1319"/>
    <w:multiLevelType w:val="hybridMultilevel"/>
    <w:tmpl w:val="C16A90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6CE14CA"/>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sz w:val="22"/>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7F140665"/>
    <w:multiLevelType w:val="hybridMultilevel"/>
    <w:tmpl w:val="A30C6CAA"/>
    <w:lvl w:ilvl="0" w:tplc="FC9C7B68">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num w:numId="1" w16cid:durableId="1471164795">
    <w:abstractNumId w:val="16"/>
  </w:num>
  <w:num w:numId="2" w16cid:durableId="1064374516">
    <w:abstractNumId w:val="29"/>
  </w:num>
  <w:num w:numId="3" w16cid:durableId="594286916">
    <w:abstractNumId w:val="18"/>
  </w:num>
  <w:num w:numId="4" w16cid:durableId="1606503255">
    <w:abstractNumId w:val="4"/>
  </w:num>
  <w:num w:numId="5" w16cid:durableId="1757745490">
    <w:abstractNumId w:val="22"/>
  </w:num>
  <w:num w:numId="6" w16cid:durableId="2086805044">
    <w:abstractNumId w:val="17"/>
  </w:num>
  <w:num w:numId="7" w16cid:durableId="654340060">
    <w:abstractNumId w:val="5"/>
  </w:num>
  <w:num w:numId="8" w16cid:durableId="1166241465">
    <w:abstractNumId w:val="21"/>
  </w:num>
  <w:num w:numId="9" w16cid:durableId="374239286">
    <w:abstractNumId w:val="3"/>
  </w:num>
  <w:num w:numId="10" w16cid:durableId="2045253864">
    <w:abstractNumId w:val="30"/>
  </w:num>
  <w:num w:numId="11" w16cid:durableId="516233105">
    <w:abstractNumId w:val="31"/>
  </w:num>
  <w:num w:numId="12" w16cid:durableId="448822464">
    <w:abstractNumId w:val="32"/>
  </w:num>
  <w:num w:numId="13" w16cid:durableId="518156793">
    <w:abstractNumId w:val="34"/>
  </w:num>
  <w:num w:numId="14" w16cid:durableId="1305162146">
    <w:abstractNumId w:val="11"/>
  </w:num>
  <w:num w:numId="15" w16cid:durableId="231503307">
    <w:abstractNumId w:val="15"/>
  </w:num>
  <w:num w:numId="16" w16cid:durableId="1562254049">
    <w:abstractNumId w:val="7"/>
  </w:num>
  <w:num w:numId="17" w16cid:durableId="1247299490">
    <w:abstractNumId w:val="0"/>
  </w:num>
  <w:num w:numId="18" w16cid:durableId="539056971">
    <w:abstractNumId w:val="14"/>
  </w:num>
  <w:num w:numId="19" w16cid:durableId="764032285">
    <w:abstractNumId w:val="27"/>
  </w:num>
  <w:num w:numId="20" w16cid:durableId="1880848648">
    <w:abstractNumId w:val="8"/>
  </w:num>
  <w:num w:numId="21" w16cid:durableId="498469083">
    <w:abstractNumId w:val="33"/>
  </w:num>
  <w:num w:numId="22" w16cid:durableId="1397818725">
    <w:abstractNumId w:val="12"/>
  </w:num>
  <w:num w:numId="23" w16cid:durableId="567693070">
    <w:abstractNumId w:val="28"/>
  </w:num>
  <w:num w:numId="24" w16cid:durableId="986007307">
    <w:abstractNumId w:val="1"/>
  </w:num>
  <w:num w:numId="25" w16cid:durableId="2014647768">
    <w:abstractNumId w:val="24"/>
  </w:num>
  <w:num w:numId="26" w16cid:durableId="490410302">
    <w:abstractNumId w:val="9"/>
  </w:num>
  <w:num w:numId="27" w16cid:durableId="1285311433">
    <w:abstractNumId w:val="26"/>
  </w:num>
  <w:num w:numId="28" w16cid:durableId="120998914">
    <w:abstractNumId w:val="13"/>
  </w:num>
  <w:num w:numId="29" w16cid:durableId="2089306668">
    <w:abstractNumId w:val="6"/>
  </w:num>
  <w:num w:numId="30" w16cid:durableId="42481989">
    <w:abstractNumId w:val="10"/>
  </w:num>
  <w:num w:numId="31" w16cid:durableId="570235472">
    <w:abstractNumId w:val="23"/>
  </w:num>
  <w:num w:numId="32" w16cid:durableId="69278344">
    <w:abstractNumId w:val="20"/>
  </w:num>
  <w:num w:numId="33" w16cid:durableId="903681611">
    <w:abstractNumId w:val="19"/>
  </w:num>
  <w:num w:numId="34" w16cid:durableId="1093162668">
    <w:abstractNumId w:val="2"/>
  </w:num>
  <w:num w:numId="35" w16cid:durableId="606818298">
    <w:abstractNumId w:val="35"/>
  </w:num>
  <w:num w:numId="36" w16cid:durableId="872889457">
    <w:abstractNumId w:val="25"/>
  </w:num>
  <w:num w:numId="37" w16cid:durableId="468519539">
    <w:abstractNumId w:val="37"/>
  </w:num>
  <w:num w:numId="38" w16cid:durableId="14279651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Inge Mehide - JUSTDIGI">
    <w15:presenceInfo w15:providerId="AD" w15:userId="S::inge.mehide@justdigi.ee::1eca034a-f563-49f5-9c71-9e46c56fa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BD"/>
    <w:rsid w:val="00000769"/>
    <w:rsid w:val="00000AB4"/>
    <w:rsid w:val="0000100D"/>
    <w:rsid w:val="000026E2"/>
    <w:rsid w:val="0000348E"/>
    <w:rsid w:val="00003E20"/>
    <w:rsid w:val="00003E5D"/>
    <w:rsid w:val="00004180"/>
    <w:rsid w:val="00004982"/>
    <w:rsid w:val="00004B88"/>
    <w:rsid w:val="00005579"/>
    <w:rsid w:val="00005BCB"/>
    <w:rsid w:val="00006404"/>
    <w:rsid w:val="000065EA"/>
    <w:rsid w:val="00006DB0"/>
    <w:rsid w:val="000079C4"/>
    <w:rsid w:val="00011591"/>
    <w:rsid w:val="0001244F"/>
    <w:rsid w:val="00012450"/>
    <w:rsid w:val="00013242"/>
    <w:rsid w:val="00014011"/>
    <w:rsid w:val="0001475A"/>
    <w:rsid w:val="00015A91"/>
    <w:rsid w:val="000171E3"/>
    <w:rsid w:val="00017823"/>
    <w:rsid w:val="00023EAF"/>
    <w:rsid w:val="0002404F"/>
    <w:rsid w:val="00024266"/>
    <w:rsid w:val="00024F56"/>
    <w:rsid w:val="00025C8E"/>
    <w:rsid w:val="000260D7"/>
    <w:rsid w:val="000265A6"/>
    <w:rsid w:val="00026FB5"/>
    <w:rsid w:val="0002F563"/>
    <w:rsid w:val="00030C4E"/>
    <w:rsid w:val="000315F1"/>
    <w:rsid w:val="00032A4C"/>
    <w:rsid w:val="00033080"/>
    <w:rsid w:val="00033615"/>
    <w:rsid w:val="00033E54"/>
    <w:rsid w:val="00034291"/>
    <w:rsid w:val="00035EB1"/>
    <w:rsid w:val="00036583"/>
    <w:rsid w:val="00042202"/>
    <w:rsid w:val="000424E2"/>
    <w:rsid w:val="000439C1"/>
    <w:rsid w:val="00043F1E"/>
    <w:rsid w:val="00044DF7"/>
    <w:rsid w:val="000451D4"/>
    <w:rsid w:val="000455D5"/>
    <w:rsid w:val="00046FCC"/>
    <w:rsid w:val="00047538"/>
    <w:rsid w:val="00047777"/>
    <w:rsid w:val="00047B67"/>
    <w:rsid w:val="00050005"/>
    <w:rsid w:val="00050BBB"/>
    <w:rsid w:val="00051F08"/>
    <w:rsid w:val="00052175"/>
    <w:rsid w:val="00053EB3"/>
    <w:rsid w:val="00054820"/>
    <w:rsid w:val="000548AF"/>
    <w:rsid w:val="00054C37"/>
    <w:rsid w:val="00054C6A"/>
    <w:rsid w:val="000550D8"/>
    <w:rsid w:val="00055321"/>
    <w:rsid w:val="00055641"/>
    <w:rsid w:val="00055FA4"/>
    <w:rsid w:val="0005729D"/>
    <w:rsid w:val="0006054A"/>
    <w:rsid w:val="00060929"/>
    <w:rsid w:val="00061467"/>
    <w:rsid w:val="000618B6"/>
    <w:rsid w:val="00062458"/>
    <w:rsid w:val="00062CE2"/>
    <w:rsid w:val="000634F1"/>
    <w:rsid w:val="00063612"/>
    <w:rsid w:val="0006378C"/>
    <w:rsid w:val="00063F86"/>
    <w:rsid w:val="00064FFC"/>
    <w:rsid w:val="000650B7"/>
    <w:rsid w:val="000658A3"/>
    <w:rsid w:val="00065E96"/>
    <w:rsid w:val="000662BA"/>
    <w:rsid w:val="0006680B"/>
    <w:rsid w:val="00070384"/>
    <w:rsid w:val="000707D5"/>
    <w:rsid w:val="000708F5"/>
    <w:rsid w:val="00073352"/>
    <w:rsid w:val="000735E1"/>
    <w:rsid w:val="00074253"/>
    <w:rsid w:val="000747B5"/>
    <w:rsid w:val="0007554E"/>
    <w:rsid w:val="00075E60"/>
    <w:rsid w:val="00076351"/>
    <w:rsid w:val="000766C7"/>
    <w:rsid w:val="00076D82"/>
    <w:rsid w:val="000772F4"/>
    <w:rsid w:val="000779E1"/>
    <w:rsid w:val="00080277"/>
    <w:rsid w:val="000807A3"/>
    <w:rsid w:val="00081669"/>
    <w:rsid w:val="00082D03"/>
    <w:rsid w:val="00083135"/>
    <w:rsid w:val="000837C6"/>
    <w:rsid w:val="0008485C"/>
    <w:rsid w:val="000853EB"/>
    <w:rsid w:val="00085B6B"/>
    <w:rsid w:val="00086109"/>
    <w:rsid w:val="000868CA"/>
    <w:rsid w:val="00086FCF"/>
    <w:rsid w:val="00087E44"/>
    <w:rsid w:val="00090DDF"/>
    <w:rsid w:val="00090E99"/>
    <w:rsid w:val="00092981"/>
    <w:rsid w:val="00092F57"/>
    <w:rsid w:val="0009327A"/>
    <w:rsid w:val="00093FD0"/>
    <w:rsid w:val="00096316"/>
    <w:rsid w:val="00096748"/>
    <w:rsid w:val="0009729B"/>
    <w:rsid w:val="000972F6"/>
    <w:rsid w:val="00097843"/>
    <w:rsid w:val="000A1528"/>
    <w:rsid w:val="000A27CD"/>
    <w:rsid w:val="000A2D84"/>
    <w:rsid w:val="000A30BF"/>
    <w:rsid w:val="000A39C9"/>
    <w:rsid w:val="000A4777"/>
    <w:rsid w:val="000A5CB3"/>
    <w:rsid w:val="000A5F6A"/>
    <w:rsid w:val="000A6079"/>
    <w:rsid w:val="000A63CE"/>
    <w:rsid w:val="000A6CA2"/>
    <w:rsid w:val="000B0470"/>
    <w:rsid w:val="000B1970"/>
    <w:rsid w:val="000B1AEA"/>
    <w:rsid w:val="000B2114"/>
    <w:rsid w:val="000B2327"/>
    <w:rsid w:val="000B24D6"/>
    <w:rsid w:val="000B261B"/>
    <w:rsid w:val="000B4F6F"/>
    <w:rsid w:val="000B562B"/>
    <w:rsid w:val="000B58C1"/>
    <w:rsid w:val="000B61CC"/>
    <w:rsid w:val="000B6BD5"/>
    <w:rsid w:val="000B6EFF"/>
    <w:rsid w:val="000B7E1E"/>
    <w:rsid w:val="000B7F0F"/>
    <w:rsid w:val="000B7FCC"/>
    <w:rsid w:val="000C1920"/>
    <w:rsid w:val="000C334E"/>
    <w:rsid w:val="000C38AA"/>
    <w:rsid w:val="000C3911"/>
    <w:rsid w:val="000C453D"/>
    <w:rsid w:val="000C4DBB"/>
    <w:rsid w:val="000C60DC"/>
    <w:rsid w:val="000C74A7"/>
    <w:rsid w:val="000C7FA8"/>
    <w:rsid w:val="000D13EA"/>
    <w:rsid w:val="000D4C49"/>
    <w:rsid w:val="000D681D"/>
    <w:rsid w:val="000D71B4"/>
    <w:rsid w:val="000D76C1"/>
    <w:rsid w:val="000D79E6"/>
    <w:rsid w:val="000D7CB6"/>
    <w:rsid w:val="000E001A"/>
    <w:rsid w:val="000E002E"/>
    <w:rsid w:val="000E01BB"/>
    <w:rsid w:val="000E0FA4"/>
    <w:rsid w:val="000E1248"/>
    <w:rsid w:val="000E1FE2"/>
    <w:rsid w:val="000E2803"/>
    <w:rsid w:val="000E3894"/>
    <w:rsid w:val="000E39F4"/>
    <w:rsid w:val="000E3E71"/>
    <w:rsid w:val="000E3FCE"/>
    <w:rsid w:val="000E447A"/>
    <w:rsid w:val="000E5E93"/>
    <w:rsid w:val="000E62E0"/>
    <w:rsid w:val="000E6326"/>
    <w:rsid w:val="000F02AB"/>
    <w:rsid w:val="000F17C0"/>
    <w:rsid w:val="000F1829"/>
    <w:rsid w:val="000F1DE6"/>
    <w:rsid w:val="000F233A"/>
    <w:rsid w:val="000F2591"/>
    <w:rsid w:val="000F2A70"/>
    <w:rsid w:val="000F33CD"/>
    <w:rsid w:val="000F377F"/>
    <w:rsid w:val="000F465D"/>
    <w:rsid w:val="000F46AF"/>
    <w:rsid w:val="000F55DE"/>
    <w:rsid w:val="000F59CD"/>
    <w:rsid w:val="000F5F4A"/>
    <w:rsid w:val="000F752A"/>
    <w:rsid w:val="001015DE"/>
    <w:rsid w:val="00101835"/>
    <w:rsid w:val="0010259C"/>
    <w:rsid w:val="001040DC"/>
    <w:rsid w:val="0010438F"/>
    <w:rsid w:val="00104DF8"/>
    <w:rsid w:val="00105C22"/>
    <w:rsid w:val="00106104"/>
    <w:rsid w:val="0010643E"/>
    <w:rsid w:val="00107D2B"/>
    <w:rsid w:val="001110F8"/>
    <w:rsid w:val="00112745"/>
    <w:rsid w:val="00112BC0"/>
    <w:rsid w:val="00113C17"/>
    <w:rsid w:val="00113EEC"/>
    <w:rsid w:val="001143AE"/>
    <w:rsid w:val="00115E0E"/>
    <w:rsid w:val="00121442"/>
    <w:rsid w:val="0012164F"/>
    <w:rsid w:val="0012263B"/>
    <w:rsid w:val="001231AF"/>
    <w:rsid w:val="00123E02"/>
    <w:rsid w:val="00125A58"/>
    <w:rsid w:val="00126B5E"/>
    <w:rsid w:val="00126F2F"/>
    <w:rsid w:val="00127F5C"/>
    <w:rsid w:val="0013048D"/>
    <w:rsid w:val="00130B84"/>
    <w:rsid w:val="00130C6A"/>
    <w:rsid w:val="0013124E"/>
    <w:rsid w:val="00131C4E"/>
    <w:rsid w:val="001320AA"/>
    <w:rsid w:val="0013226F"/>
    <w:rsid w:val="001335FF"/>
    <w:rsid w:val="0013369C"/>
    <w:rsid w:val="00133AC0"/>
    <w:rsid w:val="001345A2"/>
    <w:rsid w:val="00134D93"/>
    <w:rsid w:val="00135019"/>
    <w:rsid w:val="00135A9D"/>
    <w:rsid w:val="00135E4A"/>
    <w:rsid w:val="00136432"/>
    <w:rsid w:val="00136778"/>
    <w:rsid w:val="001367EA"/>
    <w:rsid w:val="00136C12"/>
    <w:rsid w:val="00141ECB"/>
    <w:rsid w:val="001421F7"/>
    <w:rsid w:val="001436D0"/>
    <w:rsid w:val="00143D29"/>
    <w:rsid w:val="00144F34"/>
    <w:rsid w:val="001459EA"/>
    <w:rsid w:val="00145A89"/>
    <w:rsid w:val="00146540"/>
    <w:rsid w:val="001468BD"/>
    <w:rsid w:val="00146D38"/>
    <w:rsid w:val="00146F88"/>
    <w:rsid w:val="00147104"/>
    <w:rsid w:val="0014778C"/>
    <w:rsid w:val="00150416"/>
    <w:rsid w:val="00151888"/>
    <w:rsid w:val="001518B1"/>
    <w:rsid w:val="00151CA4"/>
    <w:rsid w:val="00152798"/>
    <w:rsid w:val="00153B2A"/>
    <w:rsid w:val="00155EFD"/>
    <w:rsid w:val="001564A7"/>
    <w:rsid w:val="00156B5A"/>
    <w:rsid w:val="00157036"/>
    <w:rsid w:val="001573A6"/>
    <w:rsid w:val="00157E3C"/>
    <w:rsid w:val="001599C2"/>
    <w:rsid w:val="00160094"/>
    <w:rsid w:val="00160BF2"/>
    <w:rsid w:val="0016290F"/>
    <w:rsid w:val="001640A7"/>
    <w:rsid w:val="00164FE1"/>
    <w:rsid w:val="001660EF"/>
    <w:rsid w:val="0016709D"/>
    <w:rsid w:val="00170953"/>
    <w:rsid w:val="00172270"/>
    <w:rsid w:val="0017347A"/>
    <w:rsid w:val="00173505"/>
    <w:rsid w:val="0017350C"/>
    <w:rsid w:val="00174549"/>
    <w:rsid w:val="00177DC5"/>
    <w:rsid w:val="001801E6"/>
    <w:rsid w:val="00180D5F"/>
    <w:rsid w:val="00182C71"/>
    <w:rsid w:val="00185C4A"/>
    <w:rsid w:val="00185C66"/>
    <w:rsid w:val="001863B2"/>
    <w:rsid w:val="001872EE"/>
    <w:rsid w:val="001873E1"/>
    <w:rsid w:val="00191062"/>
    <w:rsid w:val="00193FCA"/>
    <w:rsid w:val="001956B3"/>
    <w:rsid w:val="00195A06"/>
    <w:rsid w:val="001964C7"/>
    <w:rsid w:val="00196FE5"/>
    <w:rsid w:val="001A011D"/>
    <w:rsid w:val="001A028D"/>
    <w:rsid w:val="001A08A8"/>
    <w:rsid w:val="001A0928"/>
    <w:rsid w:val="001A103C"/>
    <w:rsid w:val="001A1617"/>
    <w:rsid w:val="001A16FE"/>
    <w:rsid w:val="001A190C"/>
    <w:rsid w:val="001A1C69"/>
    <w:rsid w:val="001A207C"/>
    <w:rsid w:val="001A2668"/>
    <w:rsid w:val="001A2B1A"/>
    <w:rsid w:val="001A2EC0"/>
    <w:rsid w:val="001A6739"/>
    <w:rsid w:val="001A6F25"/>
    <w:rsid w:val="001A764D"/>
    <w:rsid w:val="001A779F"/>
    <w:rsid w:val="001B20F6"/>
    <w:rsid w:val="001B2E19"/>
    <w:rsid w:val="001B3B1F"/>
    <w:rsid w:val="001B3CED"/>
    <w:rsid w:val="001B4D29"/>
    <w:rsid w:val="001B53AB"/>
    <w:rsid w:val="001B699B"/>
    <w:rsid w:val="001B78C1"/>
    <w:rsid w:val="001B7F77"/>
    <w:rsid w:val="001C0513"/>
    <w:rsid w:val="001C15B5"/>
    <w:rsid w:val="001C1D28"/>
    <w:rsid w:val="001C2E8F"/>
    <w:rsid w:val="001C35CA"/>
    <w:rsid w:val="001C3B1F"/>
    <w:rsid w:val="001C3B22"/>
    <w:rsid w:val="001C44A1"/>
    <w:rsid w:val="001C4629"/>
    <w:rsid w:val="001C492D"/>
    <w:rsid w:val="001C4FC5"/>
    <w:rsid w:val="001C6952"/>
    <w:rsid w:val="001C7340"/>
    <w:rsid w:val="001C7A4B"/>
    <w:rsid w:val="001D02F5"/>
    <w:rsid w:val="001D1B91"/>
    <w:rsid w:val="001D2280"/>
    <w:rsid w:val="001D4789"/>
    <w:rsid w:val="001D5056"/>
    <w:rsid w:val="001D5F7B"/>
    <w:rsid w:val="001D60F3"/>
    <w:rsid w:val="001D7307"/>
    <w:rsid w:val="001E005E"/>
    <w:rsid w:val="001E1170"/>
    <w:rsid w:val="001E13EF"/>
    <w:rsid w:val="001E18ED"/>
    <w:rsid w:val="001E1CEF"/>
    <w:rsid w:val="001E2626"/>
    <w:rsid w:val="001E3319"/>
    <w:rsid w:val="001E3958"/>
    <w:rsid w:val="001E4880"/>
    <w:rsid w:val="001E4DBC"/>
    <w:rsid w:val="001E66B5"/>
    <w:rsid w:val="001E706D"/>
    <w:rsid w:val="001F00C2"/>
    <w:rsid w:val="001F28FC"/>
    <w:rsid w:val="001F39AA"/>
    <w:rsid w:val="001F4196"/>
    <w:rsid w:val="001F4AA9"/>
    <w:rsid w:val="001F635F"/>
    <w:rsid w:val="001F6560"/>
    <w:rsid w:val="00200005"/>
    <w:rsid w:val="002007F1"/>
    <w:rsid w:val="00200EDA"/>
    <w:rsid w:val="002022FF"/>
    <w:rsid w:val="002025F0"/>
    <w:rsid w:val="0020284D"/>
    <w:rsid w:val="002030FA"/>
    <w:rsid w:val="00204708"/>
    <w:rsid w:val="00205DDB"/>
    <w:rsid w:val="002067D3"/>
    <w:rsid w:val="00206E8B"/>
    <w:rsid w:val="002107BA"/>
    <w:rsid w:val="00211355"/>
    <w:rsid w:val="00211EE7"/>
    <w:rsid w:val="0021345F"/>
    <w:rsid w:val="00213C2D"/>
    <w:rsid w:val="0021441C"/>
    <w:rsid w:val="00214A58"/>
    <w:rsid w:val="00214D3B"/>
    <w:rsid w:val="0021529A"/>
    <w:rsid w:val="00215566"/>
    <w:rsid w:val="00215B9B"/>
    <w:rsid w:val="00215C3C"/>
    <w:rsid w:val="00216C2C"/>
    <w:rsid w:val="00216D56"/>
    <w:rsid w:val="002204E8"/>
    <w:rsid w:val="00221EBB"/>
    <w:rsid w:val="00222171"/>
    <w:rsid w:val="002231FC"/>
    <w:rsid w:val="00223244"/>
    <w:rsid w:val="0022477D"/>
    <w:rsid w:val="002247A2"/>
    <w:rsid w:val="002251CA"/>
    <w:rsid w:val="00227EED"/>
    <w:rsid w:val="002305F3"/>
    <w:rsid w:val="00230A4E"/>
    <w:rsid w:val="00230BB1"/>
    <w:rsid w:val="002328D5"/>
    <w:rsid w:val="00232972"/>
    <w:rsid w:val="00232C19"/>
    <w:rsid w:val="00233028"/>
    <w:rsid w:val="002333A5"/>
    <w:rsid w:val="0023356C"/>
    <w:rsid w:val="002342B0"/>
    <w:rsid w:val="00234F4C"/>
    <w:rsid w:val="00234FF1"/>
    <w:rsid w:val="002361BA"/>
    <w:rsid w:val="00240B00"/>
    <w:rsid w:val="00240FF8"/>
    <w:rsid w:val="00241434"/>
    <w:rsid w:val="002416A2"/>
    <w:rsid w:val="00243762"/>
    <w:rsid w:val="00244129"/>
    <w:rsid w:val="00244190"/>
    <w:rsid w:val="0024546B"/>
    <w:rsid w:val="00252A4C"/>
    <w:rsid w:val="00255533"/>
    <w:rsid w:val="002556E4"/>
    <w:rsid w:val="00256DC6"/>
    <w:rsid w:val="002576FE"/>
    <w:rsid w:val="00257FA5"/>
    <w:rsid w:val="00258D1A"/>
    <w:rsid w:val="00260903"/>
    <w:rsid w:val="00261B64"/>
    <w:rsid w:val="00261E17"/>
    <w:rsid w:val="00261E84"/>
    <w:rsid w:val="00262827"/>
    <w:rsid w:val="00262957"/>
    <w:rsid w:val="00262E8D"/>
    <w:rsid w:val="00263084"/>
    <w:rsid w:val="00263904"/>
    <w:rsid w:val="002639E4"/>
    <w:rsid w:val="00263D24"/>
    <w:rsid w:val="002647F2"/>
    <w:rsid w:val="002664DE"/>
    <w:rsid w:val="002666BD"/>
    <w:rsid w:val="0026744C"/>
    <w:rsid w:val="0027065D"/>
    <w:rsid w:val="0027284C"/>
    <w:rsid w:val="00272AB7"/>
    <w:rsid w:val="00272FEC"/>
    <w:rsid w:val="002735E4"/>
    <w:rsid w:val="00273A59"/>
    <w:rsid w:val="00274699"/>
    <w:rsid w:val="002752E9"/>
    <w:rsid w:val="002757A6"/>
    <w:rsid w:val="00276B6E"/>
    <w:rsid w:val="0027732B"/>
    <w:rsid w:val="002774C5"/>
    <w:rsid w:val="00277DA7"/>
    <w:rsid w:val="00280FDA"/>
    <w:rsid w:val="00282171"/>
    <w:rsid w:val="00283393"/>
    <w:rsid w:val="00283EA6"/>
    <w:rsid w:val="00284894"/>
    <w:rsid w:val="00284A11"/>
    <w:rsid w:val="00285B1F"/>
    <w:rsid w:val="00286E8F"/>
    <w:rsid w:val="002871D9"/>
    <w:rsid w:val="002873A2"/>
    <w:rsid w:val="00287413"/>
    <w:rsid w:val="0029015E"/>
    <w:rsid w:val="00291851"/>
    <w:rsid w:val="00292214"/>
    <w:rsid w:val="00292BA1"/>
    <w:rsid w:val="00292CD7"/>
    <w:rsid w:val="0029535C"/>
    <w:rsid w:val="00295E56"/>
    <w:rsid w:val="0029677E"/>
    <w:rsid w:val="002972BD"/>
    <w:rsid w:val="00297C10"/>
    <w:rsid w:val="00297F8B"/>
    <w:rsid w:val="002A0670"/>
    <w:rsid w:val="002A1003"/>
    <w:rsid w:val="002A1240"/>
    <w:rsid w:val="002A13CD"/>
    <w:rsid w:val="002A1A25"/>
    <w:rsid w:val="002A1C01"/>
    <w:rsid w:val="002A24D8"/>
    <w:rsid w:val="002A2AC2"/>
    <w:rsid w:val="002A3293"/>
    <w:rsid w:val="002A4C3C"/>
    <w:rsid w:val="002A5CE4"/>
    <w:rsid w:val="002A6D17"/>
    <w:rsid w:val="002B0A8C"/>
    <w:rsid w:val="002B1896"/>
    <w:rsid w:val="002B1BD7"/>
    <w:rsid w:val="002B1E85"/>
    <w:rsid w:val="002B2309"/>
    <w:rsid w:val="002B3D20"/>
    <w:rsid w:val="002B6432"/>
    <w:rsid w:val="002B6F38"/>
    <w:rsid w:val="002B71EC"/>
    <w:rsid w:val="002B7427"/>
    <w:rsid w:val="002B76C6"/>
    <w:rsid w:val="002B78F4"/>
    <w:rsid w:val="002C087D"/>
    <w:rsid w:val="002C167C"/>
    <w:rsid w:val="002C1939"/>
    <w:rsid w:val="002C2480"/>
    <w:rsid w:val="002C24C7"/>
    <w:rsid w:val="002C4330"/>
    <w:rsid w:val="002C44BD"/>
    <w:rsid w:val="002C4C05"/>
    <w:rsid w:val="002C4CA0"/>
    <w:rsid w:val="002C4F09"/>
    <w:rsid w:val="002C4F9E"/>
    <w:rsid w:val="002C5324"/>
    <w:rsid w:val="002C5715"/>
    <w:rsid w:val="002C5D62"/>
    <w:rsid w:val="002C6E75"/>
    <w:rsid w:val="002C713A"/>
    <w:rsid w:val="002D0BC8"/>
    <w:rsid w:val="002D13BE"/>
    <w:rsid w:val="002D20A5"/>
    <w:rsid w:val="002D26BE"/>
    <w:rsid w:val="002D36EE"/>
    <w:rsid w:val="002D488A"/>
    <w:rsid w:val="002D587C"/>
    <w:rsid w:val="002D65E8"/>
    <w:rsid w:val="002D6A81"/>
    <w:rsid w:val="002D73D0"/>
    <w:rsid w:val="002D7624"/>
    <w:rsid w:val="002D7A3E"/>
    <w:rsid w:val="002D7FBB"/>
    <w:rsid w:val="002E0F8C"/>
    <w:rsid w:val="002E12D1"/>
    <w:rsid w:val="002E2265"/>
    <w:rsid w:val="002E3123"/>
    <w:rsid w:val="002E35A7"/>
    <w:rsid w:val="002E3F67"/>
    <w:rsid w:val="002E4DD5"/>
    <w:rsid w:val="002E5CB2"/>
    <w:rsid w:val="002E5DEE"/>
    <w:rsid w:val="002E5E2B"/>
    <w:rsid w:val="002E7A10"/>
    <w:rsid w:val="002E7BBC"/>
    <w:rsid w:val="002E7CC3"/>
    <w:rsid w:val="002F0150"/>
    <w:rsid w:val="002F059E"/>
    <w:rsid w:val="002F0D22"/>
    <w:rsid w:val="002F199F"/>
    <w:rsid w:val="002F1A3C"/>
    <w:rsid w:val="002F2826"/>
    <w:rsid w:val="002F2A1B"/>
    <w:rsid w:val="002F3F30"/>
    <w:rsid w:val="002F4652"/>
    <w:rsid w:val="002F542B"/>
    <w:rsid w:val="002F54C4"/>
    <w:rsid w:val="002F5933"/>
    <w:rsid w:val="002F6408"/>
    <w:rsid w:val="00302112"/>
    <w:rsid w:val="00302352"/>
    <w:rsid w:val="0030254C"/>
    <w:rsid w:val="0030324F"/>
    <w:rsid w:val="00303332"/>
    <w:rsid w:val="0030386E"/>
    <w:rsid w:val="003050F9"/>
    <w:rsid w:val="0030526C"/>
    <w:rsid w:val="003055DE"/>
    <w:rsid w:val="003066D3"/>
    <w:rsid w:val="003070F2"/>
    <w:rsid w:val="003078A7"/>
    <w:rsid w:val="00307A93"/>
    <w:rsid w:val="00307C50"/>
    <w:rsid w:val="0031034F"/>
    <w:rsid w:val="0031132D"/>
    <w:rsid w:val="00311FC1"/>
    <w:rsid w:val="00312C02"/>
    <w:rsid w:val="003138FB"/>
    <w:rsid w:val="00315035"/>
    <w:rsid w:val="0031585D"/>
    <w:rsid w:val="00315F4D"/>
    <w:rsid w:val="00316A71"/>
    <w:rsid w:val="0031792A"/>
    <w:rsid w:val="003215C9"/>
    <w:rsid w:val="00321E22"/>
    <w:rsid w:val="00321F42"/>
    <w:rsid w:val="0032280C"/>
    <w:rsid w:val="00322E66"/>
    <w:rsid w:val="00323AE1"/>
    <w:rsid w:val="00324307"/>
    <w:rsid w:val="00324C9E"/>
    <w:rsid w:val="0032517B"/>
    <w:rsid w:val="00326F45"/>
    <w:rsid w:val="003271AE"/>
    <w:rsid w:val="00327F00"/>
    <w:rsid w:val="003309FC"/>
    <w:rsid w:val="00331F89"/>
    <w:rsid w:val="003321E4"/>
    <w:rsid w:val="00333D8E"/>
    <w:rsid w:val="00333DDA"/>
    <w:rsid w:val="00334304"/>
    <w:rsid w:val="00334374"/>
    <w:rsid w:val="00334680"/>
    <w:rsid w:val="0033516B"/>
    <w:rsid w:val="003357E8"/>
    <w:rsid w:val="00335A2A"/>
    <w:rsid w:val="00335B06"/>
    <w:rsid w:val="00335E94"/>
    <w:rsid w:val="00335FDE"/>
    <w:rsid w:val="00336895"/>
    <w:rsid w:val="003369B1"/>
    <w:rsid w:val="003376C4"/>
    <w:rsid w:val="00340E9C"/>
    <w:rsid w:val="00340FC1"/>
    <w:rsid w:val="003433E3"/>
    <w:rsid w:val="00343454"/>
    <w:rsid w:val="00344049"/>
    <w:rsid w:val="00344058"/>
    <w:rsid w:val="00346028"/>
    <w:rsid w:val="00346548"/>
    <w:rsid w:val="00346691"/>
    <w:rsid w:val="00346EE6"/>
    <w:rsid w:val="00347CD9"/>
    <w:rsid w:val="0035023A"/>
    <w:rsid w:val="0035059C"/>
    <w:rsid w:val="00350FA4"/>
    <w:rsid w:val="00351404"/>
    <w:rsid w:val="0035202F"/>
    <w:rsid w:val="00352796"/>
    <w:rsid w:val="00352B34"/>
    <w:rsid w:val="00354314"/>
    <w:rsid w:val="003544BC"/>
    <w:rsid w:val="003562FF"/>
    <w:rsid w:val="003563D4"/>
    <w:rsid w:val="00356BB4"/>
    <w:rsid w:val="003602D3"/>
    <w:rsid w:val="00361316"/>
    <w:rsid w:val="00362638"/>
    <w:rsid w:val="00362E6E"/>
    <w:rsid w:val="00364406"/>
    <w:rsid w:val="00364C3C"/>
    <w:rsid w:val="0036537C"/>
    <w:rsid w:val="00365397"/>
    <w:rsid w:val="003653F4"/>
    <w:rsid w:val="0036553F"/>
    <w:rsid w:val="0036581D"/>
    <w:rsid w:val="003703CD"/>
    <w:rsid w:val="00370465"/>
    <w:rsid w:val="003728CE"/>
    <w:rsid w:val="00372909"/>
    <w:rsid w:val="003729FD"/>
    <w:rsid w:val="00372AB2"/>
    <w:rsid w:val="00373EBE"/>
    <w:rsid w:val="00374E72"/>
    <w:rsid w:val="003751FB"/>
    <w:rsid w:val="00375E08"/>
    <w:rsid w:val="00376B88"/>
    <w:rsid w:val="00377678"/>
    <w:rsid w:val="00377B74"/>
    <w:rsid w:val="00377DDE"/>
    <w:rsid w:val="00380351"/>
    <w:rsid w:val="003822EE"/>
    <w:rsid w:val="00383B10"/>
    <w:rsid w:val="00383F09"/>
    <w:rsid w:val="0038509D"/>
    <w:rsid w:val="003855B9"/>
    <w:rsid w:val="00386479"/>
    <w:rsid w:val="003903F9"/>
    <w:rsid w:val="0039301C"/>
    <w:rsid w:val="003933CF"/>
    <w:rsid w:val="00393ADB"/>
    <w:rsid w:val="00393B17"/>
    <w:rsid w:val="00394354"/>
    <w:rsid w:val="00394869"/>
    <w:rsid w:val="00395A8E"/>
    <w:rsid w:val="00396350"/>
    <w:rsid w:val="00396D18"/>
    <w:rsid w:val="00397029"/>
    <w:rsid w:val="003973D1"/>
    <w:rsid w:val="00397B84"/>
    <w:rsid w:val="003A10DD"/>
    <w:rsid w:val="003A1D38"/>
    <w:rsid w:val="003A1E1F"/>
    <w:rsid w:val="003A1F9E"/>
    <w:rsid w:val="003A31E3"/>
    <w:rsid w:val="003A3427"/>
    <w:rsid w:val="003A3D35"/>
    <w:rsid w:val="003A4C98"/>
    <w:rsid w:val="003A4EA5"/>
    <w:rsid w:val="003A4F15"/>
    <w:rsid w:val="003A5400"/>
    <w:rsid w:val="003A6FAE"/>
    <w:rsid w:val="003A7359"/>
    <w:rsid w:val="003B06BC"/>
    <w:rsid w:val="003B1503"/>
    <w:rsid w:val="003B1819"/>
    <w:rsid w:val="003B1BD9"/>
    <w:rsid w:val="003B2CC8"/>
    <w:rsid w:val="003B463C"/>
    <w:rsid w:val="003B5196"/>
    <w:rsid w:val="003B5B35"/>
    <w:rsid w:val="003B66D5"/>
    <w:rsid w:val="003B6CCA"/>
    <w:rsid w:val="003C00CA"/>
    <w:rsid w:val="003C04D0"/>
    <w:rsid w:val="003C0F47"/>
    <w:rsid w:val="003C183E"/>
    <w:rsid w:val="003C1A84"/>
    <w:rsid w:val="003C2754"/>
    <w:rsid w:val="003C37AA"/>
    <w:rsid w:val="003C4AA4"/>
    <w:rsid w:val="003C4F71"/>
    <w:rsid w:val="003C5AF5"/>
    <w:rsid w:val="003C66E2"/>
    <w:rsid w:val="003C7CC0"/>
    <w:rsid w:val="003D0268"/>
    <w:rsid w:val="003D02E4"/>
    <w:rsid w:val="003D10C3"/>
    <w:rsid w:val="003D1E5B"/>
    <w:rsid w:val="003D2072"/>
    <w:rsid w:val="003D284A"/>
    <w:rsid w:val="003D2BD6"/>
    <w:rsid w:val="003D54CA"/>
    <w:rsid w:val="003D5F1B"/>
    <w:rsid w:val="003D6514"/>
    <w:rsid w:val="003D6EC3"/>
    <w:rsid w:val="003D755F"/>
    <w:rsid w:val="003D7ADC"/>
    <w:rsid w:val="003D7D38"/>
    <w:rsid w:val="003E01DC"/>
    <w:rsid w:val="003E193E"/>
    <w:rsid w:val="003E2B98"/>
    <w:rsid w:val="003E3A55"/>
    <w:rsid w:val="003E3E8B"/>
    <w:rsid w:val="003E53BC"/>
    <w:rsid w:val="003E5D00"/>
    <w:rsid w:val="003E5F97"/>
    <w:rsid w:val="003E66C6"/>
    <w:rsid w:val="003E70C8"/>
    <w:rsid w:val="003F006C"/>
    <w:rsid w:val="003F1192"/>
    <w:rsid w:val="003F12AD"/>
    <w:rsid w:val="003F2B01"/>
    <w:rsid w:val="003F33DA"/>
    <w:rsid w:val="003F36C1"/>
    <w:rsid w:val="003F4EA2"/>
    <w:rsid w:val="003F65EC"/>
    <w:rsid w:val="003F67AF"/>
    <w:rsid w:val="003F6D06"/>
    <w:rsid w:val="00400281"/>
    <w:rsid w:val="004003E3"/>
    <w:rsid w:val="004013E7"/>
    <w:rsid w:val="0040176D"/>
    <w:rsid w:val="00401992"/>
    <w:rsid w:val="004021BD"/>
    <w:rsid w:val="00402BA4"/>
    <w:rsid w:val="00402E5A"/>
    <w:rsid w:val="004035AE"/>
    <w:rsid w:val="004058B8"/>
    <w:rsid w:val="00405B8B"/>
    <w:rsid w:val="00405FDD"/>
    <w:rsid w:val="00406C9B"/>
    <w:rsid w:val="0040734D"/>
    <w:rsid w:val="00413423"/>
    <w:rsid w:val="00413553"/>
    <w:rsid w:val="0041435D"/>
    <w:rsid w:val="00415F5F"/>
    <w:rsid w:val="00417249"/>
    <w:rsid w:val="0042029F"/>
    <w:rsid w:val="00421609"/>
    <w:rsid w:val="00421A17"/>
    <w:rsid w:val="00421A90"/>
    <w:rsid w:val="00423F10"/>
    <w:rsid w:val="00425CC9"/>
    <w:rsid w:val="0042610F"/>
    <w:rsid w:val="0042685B"/>
    <w:rsid w:val="0042736D"/>
    <w:rsid w:val="004278A2"/>
    <w:rsid w:val="004300D3"/>
    <w:rsid w:val="00431466"/>
    <w:rsid w:val="00433DD7"/>
    <w:rsid w:val="004348E6"/>
    <w:rsid w:val="00435240"/>
    <w:rsid w:val="00435FFB"/>
    <w:rsid w:val="00436FDD"/>
    <w:rsid w:val="00437801"/>
    <w:rsid w:val="00440266"/>
    <w:rsid w:val="004418EE"/>
    <w:rsid w:val="00441974"/>
    <w:rsid w:val="004426CB"/>
    <w:rsid w:val="00443A4A"/>
    <w:rsid w:val="00443DFB"/>
    <w:rsid w:val="00444369"/>
    <w:rsid w:val="00444442"/>
    <w:rsid w:val="0044714E"/>
    <w:rsid w:val="004479F4"/>
    <w:rsid w:val="00447E2C"/>
    <w:rsid w:val="00450361"/>
    <w:rsid w:val="00450B19"/>
    <w:rsid w:val="00451167"/>
    <w:rsid w:val="0045121A"/>
    <w:rsid w:val="0045167E"/>
    <w:rsid w:val="004528F0"/>
    <w:rsid w:val="004530FC"/>
    <w:rsid w:val="00453577"/>
    <w:rsid w:val="0045392B"/>
    <w:rsid w:val="00453F6A"/>
    <w:rsid w:val="00454A3F"/>
    <w:rsid w:val="00454AE4"/>
    <w:rsid w:val="004553BE"/>
    <w:rsid w:val="00455C8F"/>
    <w:rsid w:val="00455D35"/>
    <w:rsid w:val="0045659F"/>
    <w:rsid w:val="00456A14"/>
    <w:rsid w:val="004572E8"/>
    <w:rsid w:val="0045784C"/>
    <w:rsid w:val="00460710"/>
    <w:rsid w:val="00461761"/>
    <w:rsid w:val="0046221C"/>
    <w:rsid w:val="00462CC9"/>
    <w:rsid w:val="00463FE0"/>
    <w:rsid w:val="00464717"/>
    <w:rsid w:val="00465344"/>
    <w:rsid w:val="00465BF3"/>
    <w:rsid w:val="00465FB8"/>
    <w:rsid w:val="00466BFA"/>
    <w:rsid w:val="00466D73"/>
    <w:rsid w:val="00467776"/>
    <w:rsid w:val="00470417"/>
    <w:rsid w:val="00471545"/>
    <w:rsid w:val="004719DC"/>
    <w:rsid w:val="00472828"/>
    <w:rsid w:val="00472CA1"/>
    <w:rsid w:val="00472E86"/>
    <w:rsid w:val="0047337D"/>
    <w:rsid w:val="00473422"/>
    <w:rsid w:val="0047402E"/>
    <w:rsid w:val="0047464E"/>
    <w:rsid w:val="00474BCC"/>
    <w:rsid w:val="00474C9C"/>
    <w:rsid w:val="0047505F"/>
    <w:rsid w:val="004756FB"/>
    <w:rsid w:val="00475A9A"/>
    <w:rsid w:val="00476EC9"/>
    <w:rsid w:val="00477067"/>
    <w:rsid w:val="004770AE"/>
    <w:rsid w:val="00477582"/>
    <w:rsid w:val="004775C9"/>
    <w:rsid w:val="0047782C"/>
    <w:rsid w:val="004837DF"/>
    <w:rsid w:val="00485299"/>
    <w:rsid w:val="00485B30"/>
    <w:rsid w:val="00486009"/>
    <w:rsid w:val="00486253"/>
    <w:rsid w:val="004865A9"/>
    <w:rsid w:val="004867C8"/>
    <w:rsid w:val="00486DB6"/>
    <w:rsid w:val="00486EAE"/>
    <w:rsid w:val="00490771"/>
    <w:rsid w:val="004907B5"/>
    <w:rsid w:val="00490A77"/>
    <w:rsid w:val="00490DF1"/>
    <w:rsid w:val="00493186"/>
    <w:rsid w:val="00493E58"/>
    <w:rsid w:val="004945E1"/>
    <w:rsid w:val="00494A94"/>
    <w:rsid w:val="004954B8"/>
    <w:rsid w:val="00495E20"/>
    <w:rsid w:val="004A0931"/>
    <w:rsid w:val="004A1DDC"/>
    <w:rsid w:val="004A3116"/>
    <w:rsid w:val="004A4574"/>
    <w:rsid w:val="004A52A0"/>
    <w:rsid w:val="004A5336"/>
    <w:rsid w:val="004A5C4C"/>
    <w:rsid w:val="004A7332"/>
    <w:rsid w:val="004B1376"/>
    <w:rsid w:val="004B2B32"/>
    <w:rsid w:val="004B2F8D"/>
    <w:rsid w:val="004B46EA"/>
    <w:rsid w:val="004B4CC8"/>
    <w:rsid w:val="004B58EA"/>
    <w:rsid w:val="004B5B8E"/>
    <w:rsid w:val="004B5FBF"/>
    <w:rsid w:val="004B646F"/>
    <w:rsid w:val="004B66B2"/>
    <w:rsid w:val="004B72FA"/>
    <w:rsid w:val="004B7312"/>
    <w:rsid w:val="004C1F2C"/>
    <w:rsid w:val="004C220C"/>
    <w:rsid w:val="004C29FD"/>
    <w:rsid w:val="004C31E0"/>
    <w:rsid w:val="004C3783"/>
    <w:rsid w:val="004C4242"/>
    <w:rsid w:val="004C648B"/>
    <w:rsid w:val="004C6C28"/>
    <w:rsid w:val="004D0BF9"/>
    <w:rsid w:val="004D2041"/>
    <w:rsid w:val="004D436E"/>
    <w:rsid w:val="004D43C7"/>
    <w:rsid w:val="004D5707"/>
    <w:rsid w:val="004D58F1"/>
    <w:rsid w:val="004D6264"/>
    <w:rsid w:val="004D6C58"/>
    <w:rsid w:val="004E383F"/>
    <w:rsid w:val="004E3F28"/>
    <w:rsid w:val="004E4E50"/>
    <w:rsid w:val="004E52AA"/>
    <w:rsid w:val="004E56B3"/>
    <w:rsid w:val="004E60B9"/>
    <w:rsid w:val="004E7217"/>
    <w:rsid w:val="004E7575"/>
    <w:rsid w:val="004F0291"/>
    <w:rsid w:val="004F098E"/>
    <w:rsid w:val="004F0CC9"/>
    <w:rsid w:val="004F0D67"/>
    <w:rsid w:val="004F17BF"/>
    <w:rsid w:val="004F1C32"/>
    <w:rsid w:val="004F39DC"/>
    <w:rsid w:val="004F4A04"/>
    <w:rsid w:val="004F4FB6"/>
    <w:rsid w:val="004F5552"/>
    <w:rsid w:val="004F6965"/>
    <w:rsid w:val="005003D4"/>
    <w:rsid w:val="00500416"/>
    <w:rsid w:val="00501178"/>
    <w:rsid w:val="005013B1"/>
    <w:rsid w:val="0050212B"/>
    <w:rsid w:val="005021CF"/>
    <w:rsid w:val="005031AB"/>
    <w:rsid w:val="00503264"/>
    <w:rsid w:val="00503527"/>
    <w:rsid w:val="00504471"/>
    <w:rsid w:val="0050459E"/>
    <w:rsid w:val="00505447"/>
    <w:rsid w:val="00505928"/>
    <w:rsid w:val="0050735D"/>
    <w:rsid w:val="00507BE3"/>
    <w:rsid w:val="00507CDC"/>
    <w:rsid w:val="0051194B"/>
    <w:rsid w:val="00513373"/>
    <w:rsid w:val="00513B21"/>
    <w:rsid w:val="0051473F"/>
    <w:rsid w:val="0051499C"/>
    <w:rsid w:val="00514DF3"/>
    <w:rsid w:val="00515FED"/>
    <w:rsid w:val="0051644D"/>
    <w:rsid w:val="005169CC"/>
    <w:rsid w:val="00516A82"/>
    <w:rsid w:val="00521477"/>
    <w:rsid w:val="00522B6A"/>
    <w:rsid w:val="00524C17"/>
    <w:rsid w:val="00530005"/>
    <w:rsid w:val="0053035E"/>
    <w:rsid w:val="0053175B"/>
    <w:rsid w:val="00532AF0"/>
    <w:rsid w:val="00532E4B"/>
    <w:rsid w:val="00533310"/>
    <w:rsid w:val="00533BA4"/>
    <w:rsid w:val="00533C8B"/>
    <w:rsid w:val="00535011"/>
    <w:rsid w:val="00535C5F"/>
    <w:rsid w:val="005362B1"/>
    <w:rsid w:val="005375F0"/>
    <w:rsid w:val="00537DF5"/>
    <w:rsid w:val="005404D3"/>
    <w:rsid w:val="00541360"/>
    <w:rsid w:val="0054283E"/>
    <w:rsid w:val="00543D23"/>
    <w:rsid w:val="00544BC7"/>
    <w:rsid w:val="005450B0"/>
    <w:rsid w:val="00546153"/>
    <w:rsid w:val="005469F2"/>
    <w:rsid w:val="0054749E"/>
    <w:rsid w:val="005478D3"/>
    <w:rsid w:val="0055073F"/>
    <w:rsid w:val="00550D51"/>
    <w:rsid w:val="0055139E"/>
    <w:rsid w:val="005520BA"/>
    <w:rsid w:val="0055283C"/>
    <w:rsid w:val="005529D0"/>
    <w:rsid w:val="005538BA"/>
    <w:rsid w:val="00553C92"/>
    <w:rsid w:val="00554AE3"/>
    <w:rsid w:val="005550F2"/>
    <w:rsid w:val="00556244"/>
    <w:rsid w:val="00556620"/>
    <w:rsid w:val="005566B9"/>
    <w:rsid w:val="0055692F"/>
    <w:rsid w:val="00556EA5"/>
    <w:rsid w:val="00557EC0"/>
    <w:rsid w:val="00561F57"/>
    <w:rsid w:val="00562A5E"/>
    <w:rsid w:val="00562B62"/>
    <w:rsid w:val="00563535"/>
    <w:rsid w:val="00565414"/>
    <w:rsid w:val="005659A5"/>
    <w:rsid w:val="00565C1D"/>
    <w:rsid w:val="00567F62"/>
    <w:rsid w:val="00571930"/>
    <w:rsid w:val="005722AC"/>
    <w:rsid w:val="00572750"/>
    <w:rsid w:val="00572A71"/>
    <w:rsid w:val="0057383D"/>
    <w:rsid w:val="00575454"/>
    <w:rsid w:val="00575A57"/>
    <w:rsid w:val="00576681"/>
    <w:rsid w:val="00577259"/>
    <w:rsid w:val="0057F576"/>
    <w:rsid w:val="005810B9"/>
    <w:rsid w:val="005811B0"/>
    <w:rsid w:val="0058223B"/>
    <w:rsid w:val="00582299"/>
    <w:rsid w:val="00582D08"/>
    <w:rsid w:val="00582FCD"/>
    <w:rsid w:val="005844E6"/>
    <w:rsid w:val="00584C64"/>
    <w:rsid w:val="00584D58"/>
    <w:rsid w:val="00584FAB"/>
    <w:rsid w:val="0058506C"/>
    <w:rsid w:val="005912F8"/>
    <w:rsid w:val="00591386"/>
    <w:rsid w:val="0059164D"/>
    <w:rsid w:val="0059171C"/>
    <w:rsid w:val="00591D59"/>
    <w:rsid w:val="00592C18"/>
    <w:rsid w:val="00592F19"/>
    <w:rsid w:val="00593853"/>
    <w:rsid w:val="00594E5A"/>
    <w:rsid w:val="005962B9"/>
    <w:rsid w:val="00597437"/>
    <w:rsid w:val="005A06FD"/>
    <w:rsid w:val="005A5516"/>
    <w:rsid w:val="005A62B8"/>
    <w:rsid w:val="005A6864"/>
    <w:rsid w:val="005A6BBD"/>
    <w:rsid w:val="005A6CA6"/>
    <w:rsid w:val="005A785C"/>
    <w:rsid w:val="005B05F9"/>
    <w:rsid w:val="005B0639"/>
    <w:rsid w:val="005B0F14"/>
    <w:rsid w:val="005B2240"/>
    <w:rsid w:val="005B2602"/>
    <w:rsid w:val="005B26D3"/>
    <w:rsid w:val="005B276F"/>
    <w:rsid w:val="005B2912"/>
    <w:rsid w:val="005B2EAF"/>
    <w:rsid w:val="005B38B6"/>
    <w:rsid w:val="005B5012"/>
    <w:rsid w:val="005B53DD"/>
    <w:rsid w:val="005B6242"/>
    <w:rsid w:val="005B63FC"/>
    <w:rsid w:val="005B6809"/>
    <w:rsid w:val="005B6E46"/>
    <w:rsid w:val="005B7ACE"/>
    <w:rsid w:val="005C0B39"/>
    <w:rsid w:val="005C0CE4"/>
    <w:rsid w:val="005C1311"/>
    <w:rsid w:val="005C3119"/>
    <w:rsid w:val="005C3161"/>
    <w:rsid w:val="005C345E"/>
    <w:rsid w:val="005C3B23"/>
    <w:rsid w:val="005C555F"/>
    <w:rsid w:val="005C66C7"/>
    <w:rsid w:val="005C727B"/>
    <w:rsid w:val="005D0886"/>
    <w:rsid w:val="005D2641"/>
    <w:rsid w:val="005D4861"/>
    <w:rsid w:val="005D4DAC"/>
    <w:rsid w:val="005D63CF"/>
    <w:rsid w:val="005D798A"/>
    <w:rsid w:val="005DE3D7"/>
    <w:rsid w:val="005E07DF"/>
    <w:rsid w:val="005E0838"/>
    <w:rsid w:val="005E0BFD"/>
    <w:rsid w:val="005E0F5B"/>
    <w:rsid w:val="005E12A9"/>
    <w:rsid w:val="005E177E"/>
    <w:rsid w:val="005E1A95"/>
    <w:rsid w:val="005E2D8E"/>
    <w:rsid w:val="005E2EF5"/>
    <w:rsid w:val="005E3E8A"/>
    <w:rsid w:val="005E4EB9"/>
    <w:rsid w:val="005E7328"/>
    <w:rsid w:val="005E7881"/>
    <w:rsid w:val="005F225A"/>
    <w:rsid w:val="005F2F5A"/>
    <w:rsid w:val="005F318B"/>
    <w:rsid w:val="005F445F"/>
    <w:rsid w:val="005F4844"/>
    <w:rsid w:val="005F56FE"/>
    <w:rsid w:val="005F67BB"/>
    <w:rsid w:val="005F6EB4"/>
    <w:rsid w:val="005F6FFF"/>
    <w:rsid w:val="005F78A2"/>
    <w:rsid w:val="005F7D51"/>
    <w:rsid w:val="005F7F35"/>
    <w:rsid w:val="006001C3"/>
    <w:rsid w:val="006007C2"/>
    <w:rsid w:val="0060220B"/>
    <w:rsid w:val="00602DB6"/>
    <w:rsid w:val="006039A7"/>
    <w:rsid w:val="00603C09"/>
    <w:rsid w:val="00603E7B"/>
    <w:rsid w:val="006043ED"/>
    <w:rsid w:val="0060450F"/>
    <w:rsid w:val="00604634"/>
    <w:rsid w:val="00605535"/>
    <w:rsid w:val="00605623"/>
    <w:rsid w:val="00606A4B"/>
    <w:rsid w:val="006070CC"/>
    <w:rsid w:val="006073DE"/>
    <w:rsid w:val="006075E5"/>
    <w:rsid w:val="0061049D"/>
    <w:rsid w:val="0061070D"/>
    <w:rsid w:val="00610B08"/>
    <w:rsid w:val="00611D45"/>
    <w:rsid w:val="00612F03"/>
    <w:rsid w:val="00613880"/>
    <w:rsid w:val="00613D7F"/>
    <w:rsid w:val="00614264"/>
    <w:rsid w:val="00615B61"/>
    <w:rsid w:val="0061633E"/>
    <w:rsid w:val="00616BD9"/>
    <w:rsid w:val="00616DAC"/>
    <w:rsid w:val="00616DCA"/>
    <w:rsid w:val="00620035"/>
    <w:rsid w:val="006208CF"/>
    <w:rsid w:val="0062097F"/>
    <w:rsid w:val="00621BA8"/>
    <w:rsid w:val="00621E05"/>
    <w:rsid w:val="006225A1"/>
    <w:rsid w:val="006229E0"/>
    <w:rsid w:val="00623755"/>
    <w:rsid w:val="0062463C"/>
    <w:rsid w:val="00625F39"/>
    <w:rsid w:val="00626721"/>
    <w:rsid w:val="00626C04"/>
    <w:rsid w:val="00626DAA"/>
    <w:rsid w:val="00626E12"/>
    <w:rsid w:val="006277ED"/>
    <w:rsid w:val="00627DD7"/>
    <w:rsid w:val="00630313"/>
    <w:rsid w:val="006311EE"/>
    <w:rsid w:val="00631654"/>
    <w:rsid w:val="006322DA"/>
    <w:rsid w:val="00632A34"/>
    <w:rsid w:val="0063320D"/>
    <w:rsid w:val="00633988"/>
    <w:rsid w:val="0063424B"/>
    <w:rsid w:val="00640A21"/>
    <w:rsid w:val="00640D33"/>
    <w:rsid w:val="00641577"/>
    <w:rsid w:val="00642214"/>
    <w:rsid w:val="00642F23"/>
    <w:rsid w:val="00642FF0"/>
    <w:rsid w:val="0064374F"/>
    <w:rsid w:val="00644157"/>
    <w:rsid w:val="00644CAA"/>
    <w:rsid w:val="006454C3"/>
    <w:rsid w:val="00645F8A"/>
    <w:rsid w:val="00646026"/>
    <w:rsid w:val="00650D07"/>
    <w:rsid w:val="0065106F"/>
    <w:rsid w:val="006524B9"/>
    <w:rsid w:val="00652544"/>
    <w:rsid w:val="00653AFA"/>
    <w:rsid w:val="00653ED9"/>
    <w:rsid w:val="00654AF7"/>
    <w:rsid w:val="00656325"/>
    <w:rsid w:val="006608B2"/>
    <w:rsid w:val="00661E0F"/>
    <w:rsid w:val="00661FAF"/>
    <w:rsid w:val="00662AA4"/>
    <w:rsid w:val="00664C7A"/>
    <w:rsid w:val="006660C7"/>
    <w:rsid w:val="00666321"/>
    <w:rsid w:val="00666533"/>
    <w:rsid w:val="006674B2"/>
    <w:rsid w:val="00667562"/>
    <w:rsid w:val="00671B83"/>
    <w:rsid w:val="0067222B"/>
    <w:rsid w:val="00674731"/>
    <w:rsid w:val="006753F5"/>
    <w:rsid w:val="00675777"/>
    <w:rsid w:val="00675820"/>
    <w:rsid w:val="00675B8B"/>
    <w:rsid w:val="00675C80"/>
    <w:rsid w:val="00676BC1"/>
    <w:rsid w:val="006770D8"/>
    <w:rsid w:val="006779A7"/>
    <w:rsid w:val="0068079A"/>
    <w:rsid w:val="00681326"/>
    <w:rsid w:val="006824D7"/>
    <w:rsid w:val="00682CB7"/>
    <w:rsid w:val="0068331B"/>
    <w:rsid w:val="0068432F"/>
    <w:rsid w:val="00684465"/>
    <w:rsid w:val="00684EE6"/>
    <w:rsid w:val="006859B0"/>
    <w:rsid w:val="00686331"/>
    <w:rsid w:val="006864A7"/>
    <w:rsid w:val="00686519"/>
    <w:rsid w:val="006865F8"/>
    <w:rsid w:val="00686997"/>
    <w:rsid w:val="0068EDB5"/>
    <w:rsid w:val="00691878"/>
    <w:rsid w:val="00692241"/>
    <w:rsid w:val="00692481"/>
    <w:rsid w:val="00694A12"/>
    <w:rsid w:val="006962E5"/>
    <w:rsid w:val="00696A71"/>
    <w:rsid w:val="00696FA1"/>
    <w:rsid w:val="006A0E60"/>
    <w:rsid w:val="006A1032"/>
    <w:rsid w:val="006A13DE"/>
    <w:rsid w:val="006A13EA"/>
    <w:rsid w:val="006A15BA"/>
    <w:rsid w:val="006A16EB"/>
    <w:rsid w:val="006A3616"/>
    <w:rsid w:val="006A3D0D"/>
    <w:rsid w:val="006A41D4"/>
    <w:rsid w:val="006A4AAD"/>
    <w:rsid w:val="006A544C"/>
    <w:rsid w:val="006A5875"/>
    <w:rsid w:val="006A5A78"/>
    <w:rsid w:val="006A7BDC"/>
    <w:rsid w:val="006B12EF"/>
    <w:rsid w:val="006B240B"/>
    <w:rsid w:val="006B2B9E"/>
    <w:rsid w:val="006B6569"/>
    <w:rsid w:val="006B7B59"/>
    <w:rsid w:val="006C156F"/>
    <w:rsid w:val="006C2967"/>
    <w:rsid w:val="006C3C70"/>
    <w:rsid w:val="006C4487"/>
    <w:rsid w:val="006C50E3"/>
    <w:rsid w:val="006C5104"/>
    <w:rsid w:val="006C5975"/>
    <w:rsid w:val="006C5A3C"/>
    <w:rsid w:val="006C6093"/>
    <w:rsid w:val="006C658E"/>
    <w:rsid w:val="006C67CA"/>
    <w:rsid w:val="006C7BFE"/>
    <w:rsid w:val="006C7C3F"/>
    <w:rsid w:val="006D028B"/>
    <w:rsid w:val="006D0DD0"/>
    <w:rsid w:val="006D1B7A"/>
    <w:rsid w:val="006D2535"/>
    <w:rsid w:val="006D3B2A"/>
    <w:rsid w:val="006D4275"/>
    <w:rsid w:val="006D4EF3"/>
    <w:rsid w:val="006D54CB"/>
    <w:rsid w:val="006E00D3"/>
    <w:rsid w:val="006E1CCB"/>
    <w:rsid w:val="006E2E0C"/>
    <w:rsid w:val="006E44E5"/>
    <w:rsid w:val="006E4746"/>
    <w:rsid w:val="006E4E79"/>
    <w:rsid w:val="006E646F"/>
    <w:rsid w:val="006E70FA"/>
    <w:rsid w:val="006F1744"/>
    <w:rsid w:val="006F2265"/>
    <w:rsid w:val="006F22EE"/>
    <w:rsid w:val="006F263D"/>
    <w:rsid w:val="006F2D43"/>
    <w:rsid w:val="006F2D84"/>
    <w:rsid w:val="006F4F4C"/>
    <w:rsid w:val="006F52C6"/>
    <w:rsid w:val="006F6E8C"/>
    <w:rsid w:val="006F71AC"/>
    <w:rsid w:val="006F77AF"/>
    <w:rsid w:val="006F7F14"/>
    <w:rsid w:val="007003DC"/>
    <w:rsid w:val="0070133A"/>
    <w:rsid w:val="00701DA8"/>
    <w:rsid w:val="00702272"/>
    <w:rsid w:val="00702BC8"/>
    <w:rsid w:val="007033B0"/>
    <w:rsid w:val="00703760"/>
    <w:rsid w:val="00704579"/>
    <w:rsid w:val="007050F8"/>
    <w:rsid w:val="00705CFB"/>
    <w:rsid w:val="007064DD"/>
    <w:rsid w:val="00707C6D"/>
    <w:rsid w:val="00710135"/>
    <w:rsid w:val="00710B88"/>
    <w:rsid w:val="00711156"/>
    <w:rsid w:val="00711DA5"/>
    <w:rsid w:val="0071266E"/>
    <w:rsid w:val="007126FC"/>
    <w:rsid w:val="00713251"/>
    <w:rsid w:val="00715A2B"/>
    <w:rsid w:val="007160F8"/>
    <w:rsid w:val="00716A2C"/>
    <w:rsid w:val="00716AB1"/>
    <w:rsid w:val="007172E1"/>
    <w:rsid w:val="00717547"/>
    <w:rsid w:val="00717691"/>
    <w:rsid w:val="007208BE"/>
    <w:rsid w:val="0072117D"/>
    <w:rsid w:val="00721C61"/>
    <w:rsid w:val="00721FB8"/>
    <w:rsid w:val="00722B9F"/>
    <w:rsid w:val="00723502"/>
    <w:rsid w:val="00725AE9"/>
    <w:rsid w:val="007265A1"/>
    <w:rsid w:val="0072688B"/>
    <w:rsid w:val="00726F4E"/>
    <w:rsid w:val="0072741D"/>
    <w:rsid w:val="00733424"/>
    <w:rsid w:val="00733DBA"/>
    <w:rsid w:val="00734097"/>
    <w:rsid w:val="00734937"/>
    <w:rsid w:val="00735EE6"/>
    <w:rsid w:val="00736EE9"/>
    <w:rsid w:val="007370D1"/>
    <w:rsid w:val="00737912"/>
    <w:rsid w:val="00740DD2"/>
    <w:rsid w:val="007411C2"/>
    <w:rsid w:val="0074161B"/>
    <w:rsid w:val="007429C5"/>
    <w:rsid w:val="007439D2"/>
    <w:rsid w:val="00743B2A"/>
    <w:rsid w:val="00747807"/>
    <w:rsid w:val="0074789C"/>
    <w:rsid w:val="00747CE1"/>
    <w:rsid w:val="007517F3"/>
    <w:rsid w:val="007539E5"/>
    <w:rsid w:val="00753B62"/>
    <w:rsid w:val="0075479E"/>
    <w:rsid w:val="00754B8C"/>
    <w:rsid w:val="00755043"/>
    <w:rsid w:val="00756BD6"/>
    <w:rsid w:val="00757139"/>
    <w:rsid w:val="0076031D"/>
    <w:rsid w:val="007613E7"/>
    <w:rsid w:val="00761A7F"/>
    <w:rsid w:val="00761D36"/>
    <w:rsid w:val="00762833"/>
    <w:rsid w:val="00762FA8"/>
    <w:rsid w:val="007644D6"/>
    <w:rsid w:val="007655A1"/>
    <w:rsid w:val="00765D0A"/>
    <w:rsid w:val="00766648"/>
    <w:rsid w:val="007678CF"/>
    <w:rsid w:val="0076B1DD"/>
    <w:rsid w:val="00770977"/>
    <w:rsid w:val="00771DD8"/>
    <w:rsid w:val="007720D0"/>
    <w:rsid w:val="00773A40"/>
    <w:rsid w:val="00774226"/>
    <w:rsid w:val="00774EC5"/>
    <w:rsid w:val="00775B29"/>
    <w:rsid w:val="007761A7"/>
    <w:rsid w:val="00780133"/>
    <w:rsid w:val="00780837"/>
    <w:rsid w:val="00780EFC"/>
    <w:rsid w:val="0078104D"/>
    <w:rsid w:val="00783725"/>
    <w:rsid w:val="00784E14"/>
    <w:rsid w:val="0078563A"/>
    <w:rsid w:val="00785FCE"/>
    <w:rsid w:val="00786264"/>
    <w:rsid w:val="00787967"/>
    <w:rsid w:val="00791886"/>
    <w:rsid w:val="007919BF"/>
    <w:rsid w:val="0079220B"/>
    <w:rsid w:val="0079260B"/>
    <w:rsid w:val="00792650"/>
    <w:rsid w:val="0079351E"/>
    <w:rsid w:val="00794182"/>
    <w:rsid w:val="00794825"/>
    <w:rsid w:val="00794D6D"/>
    <w:rsid w:val="00795929"/>
    <w:rsid w:val="00797398"/>
    <w:rsid w:val="007A006E"/>
    <w:rsid w:val="007A15CD"/>
    <w:rsid w:val="007A1A33"/>
    <w:rsid w:val="007A1B76"/>
    <w:rsid w:val="007A1F56"/>
    <w:rsid w:val="007A2120"/>
    <w:rsid w:val="007A3307"/>
    <w:rsid w:val="007A37E6"/>
    <w:rsid w:val="007A3EA9"/>
    <w:rsid w:val="007A4477"/>
    <w:rsid w:val="007A4575"/>
    <w:rsid w:val="007A4DFF"/>
    <w:rsid w:val="007A50BE"/>
    <w:rsid w:val="007A5F60"/>
    <w:rsid w:val="007B2614"/>
    <w:rsid w:val="007B35D8"/>
    <w:rsid w:val="007B3708"/>
    <w:rsid w:val="007B4174"/>
    <w:rsid w:val="007B4AC4"/>
    <w:rsid w:val="007B4FED"/>
    <w:rsid w:val="007B5146"/>
    <w:rsid w:val="007B54B4"/>
    <w:rsid w:val="007B56A5"/>
    <w:rsid w:val="007B5FFB"/>
    <w:rsid w:val="007B676A"/>
    <w:rsid w:val="007B67F8"/>
    <w:rsid w:val="007B6927"/>
    <w:rsid w:val="007C192E"/>
    <w:rsid w:val="007C46CA"/>
    <w:rsid w:val="007C52ED"/>
    <w:rsid w:val="007C5BA8"/>
    <w:rsid w:val="007C7B83"/>
    <w:rsid w:val="007D094C"/>
    <w:rsid w:val="007D0982"/>
    <w:rsid w:val="007D0CA7"/>
    <w:rsid w:val="007D152A"/>
    <w:rsid w:val="007D1BC7"/>
    <w:rsid w:val="007D2970"/>
    <w:rsid w:val="007D47A8"/>
    <w:rsid w:val="007D4BD6"/>
    <w:rsid w:val="007D5717"/>
    <w:rsid w:val="007D6A64"/>
    <w:rsid w:val="007D71AE"/>
    <w:rsid w:val="007D7276"/>
    <w:rsid w:val="007D7D91"/>
    <w:rsid w:val="007E0571"/>
    <w:rsid w:val="007E0A6C"/>
    <w:rsid w:val="007E0F5D"/>
    <w:rsid w:val="007E1129"/>
    <w:rsid w:val="007E1648"/>
    <w:rsid w:val="007E286D"/>
    <w:rsid w:val="007E2F50"/>
    <w:rsid w:val="007E34EA"/>
    <w:rsid w:val="007E3852"/>
    <w:rsid w:val="007E40CC"/>
    <w:rsid w:val="007E4617"/>
    <w:rsid w:val="007E5D83"/>
    <w:rsid w:val="007E6343"/>
    <w:rsid w:val="007E6449"/>
    <w:rsid w:val="007E6A36"/>
    <w:rsid w:val="007E6A64"/>
    <w:rsid w:val="007E72D9"/>
    <w:rsid w:val="007E7360"/>
    <w:rsid w:val="007F02AB"/>
    <w:rsid w:val="007F0815"/>
    <w:rsid w:val="007F08B2"/>
    <w:rsid w:val="007F1BAC"/>
    <w:rsid w:val="007F22F5"/>
    <w:rsid w:val="007F37BF"/>
    <w:rsid w:val="007F5E90"/>
    <w:rsid w:val="007F66A8"/>
    <w:rsid w:val="007F687F"/>
    <w:rsid w:val="007F6B07"/>
    <w:rsid w:val="007F7905"/>
    <w:rsid w:val="007F7E17"/>
    <w:rsid w:val="007F7E3F"/>
    <w:rsid w:val="00800358"/>
    <w:rsid w:val="00801C89"/>
    <w:rsid w:val="00802033"/>
    <w:rsid w:val="00804641"/>
    <w:rsid w:val="0080571C"/>
    <w:rsid w:val="0080616D"/>
    <w:rsid w:val="008066D0"/>
    <w:rsid w:val="00806CCE"/>
    <w:rsid w:val="00807042"/>
    <w:rsid w:val="0080786F"/>
    <w:rsid w:val="00807921"/>
    <w:rsid w:val="00810709"/>
    <w:rsid w:val="008111F2"/>
    <w:rsid w:val="008111F5"/>
    <w:rsid w:val="00811ED6"/>
    <w:rsid w:val="00811EDC"/>
    <w:rsid w:val="008134C1"/>
    <w:rsid w:val="00813F66"/>
    <w:rsid w:val="0081550D"/>
    <w:rsid w:val="00816114"/>
    <w:rsid w:val="0081770D"/>
    <w:rsid w:val="0081787D"/>
    <w:rsid w:val="008204E1"/>
    <w:rsid w:val="00820BC4"/>
    <w:rsid w:val="008226ED"/>
    <w:rsid w:val="00822919"/>
    <w:rsid w:val="00822A9E"/>
    <w:rsid w:val="00822D3B"/>
    <w:rsid w:val="0082313A"/>
    <w:rsid w:val="00823C43"/>
    <w:rsid w:val="00824657"/>
    <w:rsid w:val="00824ABF"/>
    <w:rsid w:val="00825A8F"/>
    <w:rsid w:val="00830975"/>
    <w:rsid w:val="00832D9F"/>
    <w:rsid w:val="008332B7"/>
    <w:rsid w:val="00833F83"/>
    <w:rsid w:val="00835260"/>
    <w:rsid w:val="00837404"/>
    <w:rsid w:val="00840060"/>
    <w:rsid w:val="00840EB6"/>
    <w:rsid w:val="008428E5"/>
    <w:rsid w:val="00842F36"/>
    <w:rsid w:val="00844A78"/>
    <w:rsid w:val="00846DF4"/>
    <w:rsid w:val="00847E33"/>
    <w:rsid w:val="008504B2"/>
    <w:rsid w:val="0085053F"/>
    <w:rsid w:val="00850A5E"/>
    <w:rsid w:val="00850F19"/>
    <w:rsid w:val="00852517"/>
    <w:rsid w:val="008525D0"/>
    <w:rsid w:val="00852888"/>
    <w:rsid w:val="00852C29"/>
    <w:rsid w:val="00853443"/>
    <w:rsid w:val="00853BBD"/>
    <w:rsid w:val="008543D2"/>
    <w:rsid w:val="008545CD"/>
    <w:rsid w:val="00855292"/>
    <w:rsid w:val="008564B6"/>
    <w:rsid w:val="008564CD"/>
    <w:rsid w:val="0085665B"/>
    <w:rsid w:val="008573D2"/>
    <w:rsid w:val="00860AF6"/>
    <w:rsid w:val="008615A0"/>
    <w:rsid w:val="00861D9F"/>
    <w:rsid w:val="0086227F"/>
    <w:rsid w:val="008635AA"/>
    <w:rsid w:val="008637CD"/>
    <w:rsid w:val="00863D00"/>
    <w:rsid w:val="00863D63"/>
    <w:rsid w:val="0086554E"/>
    <w:rsid w:val="008657F9"/>
    <w:rsid w:val="008662D0"/>
    <w:rsid w:val="008665E4"/>
    <w:rsid w:val="00866E29"/>
    <w:rsid w:val="008678A8"/>
    <w:rsid w:val="00867E50"/>
    <w:rsid w:val="00867F99"/>
    <w:rsid w:val="00870500"/>
    <w:rsid w:val="00870734"/>
    <w:rsid w:val="008710FC"/>
    <w:rsid w:val="00873417"/>
    <w:rsid w:val="008762DF"/>
    <w:rsid w:val="00876630"/>
    <w:rsid w:val="00877C92"/>
    <w:rsid w:val="00877F21"/>
    <w:rsid w:val="00880351"/>
    <w:rsid w:val="0088096C"/>
    <w:rsid w:val="00881D8D"/>
    <w:rsid w:val="00882311"/>
    <w:rsid w:val="00882470"/>
    <w:rsid w:val="00883507"/>
    <w:rsid w:val="008840D2"/>
    <w:rsid w:val="00884646"/>
    <w:rsid w:val="00886554"/>
    <w:rsid w:val="00886BEB"/>
    <w:rsid w:val="00887661"/>
    <w:rsid w:val="00887C31"/>
    <w:rsid w:val="008903C5"/>
    <w:rsid w:val="008924E7"/>
    <w:rsid w:val="00893108"/>
    <w:rsid w:val="0089374E"/>
    <w:rsid w:val="00893CB2"/>
    <w:rsid w:val="00893D7F"/>
    <w:rsid w:val="0089420B"/>
    <w:rsid w:val="00894E55"/>
    <w:rsid w:val="008950D4"/>
    <w:rsid w:val="0089668C"/>
    <w:rsid w:val="00897692"/>
    <w:rsid w:val="008A2AD2"/>
    <w:rsid w:val="008A3ABF"/>
    <w:rsid w:val="008A4186"/>
    <w:rsid w:val="008A4712"/>
    <w:rsid w:val="008A5868"/>
    <w:rsid w:val="008A5CF5"/>
    <w:rsid w:val="008A5E90"/>
    <w:rsid w:val="008A646C"/>
    <w:rsid w:val="008A6712"/>
    <w:rsid w:val="008A6866"/>
    <w:rsid w:val="008A6E9D"/>
    <w:rsid w:val="008A733A"/>
    <w:rsid w:val="008A7CDD"/>
    <w:rsid w:val="008B1337"/>
    <w:rsid w:val="008B1B35"/>
    <w:rsid w:val="008B2059"/>
    <w:rsid w:val="008B29C5"/>
    <w:rsid w:val="008B2E07"/>
    <w:rsid w:val="008B4DFF"/>
    <w:rsid w:val="008B56DF"/>
    <w:rsid w:val="008B5EC9"/>
    <w:rsid w:val="008B6443"/>
    <w:rsid w:val="008C0D31"/>
    <w:rsid w:val="008C1591"/>
    <w:rsid w:val="008C287A"/>
    <w:rsid w:val="008C4534"/>
    <w:rsid w:val="008C4E45"/>
    <w:rsid w:val="008C60E2"/>
    <w:rsid w:val="008C77F3"/>
    <w:rsid w:val="008C7D35"/>
    <w:rsid w:val="008D09BE"/>
    <w:rsid w:val="008D0A5C"/>
    <w:rsid w:val="008D0FFA"/>
    <w:rsid w:val="008D1418"/>
    <w:rsid w:val="008D1DA6"/>
    <w:rsid w:val="008D3104"/>
    <w:rsid w:val="008D312B"/>
    <w:rsid w:val="008D37BF"/>
    <w:rsid w:val="008D3E27"/>
    <w:rsid w:val="008D711A"/>
    <w:rsid w:val="008D7AA7"/>
    <w:rsid w:val="008E0B01"/>
    <w:rsid w:val="008E1E08"/>
    <w:rsid w:val="008E402B"/>
    <w:rsid w:val="008E41A1"/>
    <w:rsid w:val="008F0EFF"/>
    <w:rsid w:val="008F14FD"/>
    <w:rsid w:val="008F27A4"/>
    <w:rsid w:val="008F42EA"/>
    <w:rsid w:val="008F4827"/>
    <w:rsid w:val="008F534A"/>
    <w:rsid w:val="008F6E45"/>
    <w:rsid w:val="008F7C5F"/>
    <w:rsid w:val="008F7DFE"/>
    <w:rsid w:val="008F7E3A"/>
    <w:rsid w:val="00900A4F"/>
    <w:rsid w:val="00901214"/>
    <w:rsid w:val="0090138B"/>
    <w:rsid w:val="009029D0"/>
    <w:rsid w:val="00903822"/>
    <w:rsid w:val="0090643B"/>
    <w:rsid w:val="00906846"/>
    <w:rsid w:val="0090724D"/>
    <w:rsid w:val="0090780C"/>
    <w:rsid w:val="00908D54"/>
    <w:rsid w:val="00910C21"/>
    <w:rsid w:val="00910C3F"/>
    <w:rsid w:val="00911C2F"/>
    <w:rsid w:val="009128FC"/>
    <w:rsid w:val="009130ED"/>
    <w:rsid w:val="00914399"/>
    <w:rsid w:val="009144DC"/>
    <w:rsid w:val="0091565F"/>
    <w:rsid w:val="009158FD"/>
    <w:rsid w:val="0092156D"/>
    <w:rsid w:val="009218B4"/>
    <w:rsid w:val="009230BC"/>
    <w:rsid w:val="009236C3"/>
    <w:rsid w:val="00923C02"/>
    <w:rsid w:val="009253BA"/>
    <w:rsid w:val="00926679"/>
    <w:rsid w:val="009268DA"/>
    <w:rsid w:val="009278E9"/>
    <w:rsid w:val="00930844"/>
    <w:rsid w:val="0093085E"/>
    <w:rsid w:val="00932575"/>
    <w:rsid w:val="0093308E"/>
    <w:rsid w:val="0093354C"/>
    <w:rsid w:val="00934CC0"/>
    <w:rsid w:val="0093502C"/>
    <w:rsid w:val="00935204"/>
    <w:rsid w:val="009359C3"/>
    <w:rsid w:val="00935A32"/>
    <w:rsid w:val="00935AE5"/>
    <w:rsid w:val="00936C87"/>
    <w:rsid w:val="009372A1"/>
    <w:rsid w:val="0093752D"/>
    <w:rsid w:val="00937F0E"/>
    <w:rsid w:val="009401FC"/>
    <w:rsid w:val="00940FFD"/>
    <w:rsid w:val="0094125B"/>
    <w:rsid w:val="009418D4"/>
    <w:rsid w:val="009447CF"/>
    <w:rsid w:val="00947212"/>
    <w:rsid w:val="00947EF0"/>
    <w:rsid w:val="00950406"/>
    <w:rsid w:val="009506D4"/>
    <w:rsid w:val="00950B59"/>
    <w:rsid w:val="009511D4"/>
    <w:rsid w:val="009529FB"/>
    <w:rsid w:val="0095531D"/>
    <w:rsid w:val="009558B0"/>
    <w:rsid w:val="009559D2"/>
    <w:rsid w:val="00956298"/>
    <w:rsid w:val="00956668"/>
    <w:rsid w:val="00957377"/>
    <w:rsid w:val="00957603"/>
    <w:rsid w:val="00962371"/>
    <w:rsid w:val="00963E5E"/>
    <w:rsid w:val="009649CF"/>
    <w:rsid w:val="00964B68"/>
    <w:rsid w:val="00965AD3"/>
    <w:rsid w:val="00966C5E"/>
    <w:rsid w:val="009674F9"/>
    <w:rsid w:val="009676CC"/>
    <w:rsid w:val="0097006F"/>
    <w:rsid w:val="00970142"/>
    <w:rsid w:val="009717E3"/>
    <w:rsid w:val="00971A0F"/>
    <w:rsid w:val="0097201E"/>
    <w:rsid w:val="00972C21"/>
    <w:rsid w:val="0097374D"/>
    <w:rsid w:val="0097385C"/>
    <w:rsid w:val="00973ADC"/>
    <w:rsid w:val="00973BE9"/>
    <w:rsid w:val="00974B55"/>
    <w:rsid w:val="00975FA2"/>
    <w:rsid w:val="00980B7C"/>
    <w:rsid w:val="0098149F"/>
    <w:rsid w:val="009819DA"/>
    <w:rsid w:val="00981C4E"/>
    <w:rsid w:val="00982C96"/>
    <w:rsid w:val="00982C9D"/>
    <w:rsid w:val="00983547"/>
    <w:rsid w:val="00983D04"/>
    <w:rsid w:val="00984405"/>
    <w:rsid w:val="00984B14"/>
    <w:rsid w:val="00985F63"/>
    <w:rsid w:val="00986A51"/>
    <w:rsid w:val="009900E5"/>
    <w:rsid w:val="009912AC"/>
    <w:rsid w:val="00993235"/>
    <w:rsid w:val="0099336E"/>
    <w:rsid w:val="00993E0E"/>
    <w:rsid w:val="00995DCC"/>
    <w:rsid w:val="00997361"/>
    <w:rsid w:val="00997AB8"/>
    <w:rsid w:val="00997FF2"/>
    <w:rsid w:val="009A0083"/>
    <w:rsid w:val="009A2486"/>
    <w:rsid w:val="009A2B20"/>
    <w:rsid w:val="009A2EF1"/>
    <w:rsid w:val="009A3068"/>
    <w:rsid w:val="009A30A4"/>
    <w:rsid w:val="009A327F"/>
    <w:rsid w:val="009A338C"/>
    <w:rsid w:val="009A35DD"/>
    <w:rsid w:val="009A370F"/>
    <w:rsid w:val="009A3E42"/>
    <w:rsid w:val="009A460D"/>
    <w:rsid w:val="009A480F"/>
    <w:rsid w:val="009A49B7"/>
    <w:rsid w:val="009A6729"/>
    <w:rsid w:val="009A72D5"/>
    <w:rsid w:val="009B0405"/>
    <w:rsid w:val="009B0826"/>
    <w:rsid w:val="009B0A89"/>
    <w:rsid w:val="009B0B0F"/>
    <w:rsid w:val="009B0DE7"/>
    <w:rsid w:val="009B3032"/>
    <w:rsid w:val="009B43DC"/>
    <w:rsid w:val="009B45DE"/>
    <w:rsid w:val="009B4F3A"/>
    <w:rsid w:val="009B5ABE"/>
    <w:rsid w:val="009B5CEA"/>
    <w:rsid w:val="009B6302"/>
    <w:rsid w:val="009B65C5"/>
    <w:rsid w:val="009B794B"/>
    <w:rsid w:val="009C106A"/>
    <w:rsid w:val="009C109C"/>
    <w:rsid w:val="009C1546"/>
    <w:rsid w:val="009C1BA5"/>
    <w:rsid w:val="009C1CAF"/>
    <w:rsid w:val="009C1E34"/>
    <w:rsid w:val="009C2FC1"/>
    <w:rsid w:val="009C3E3B"/>
    <w:rsid w:val="009C40B3"/>
    <w:rsid w:val="009C53BD"/>
    <w:rsid w:val="009C549A"/>
    <w:rsid w:val="009C593D"/>
    <w:rsid w:val="009C623F"/>
    <w:rsid w:val="009C6D6A"/>
    <w:rsid w:val="009C6E2F"/>
    <w:rsid w:val="009C700F"/>
    <w:rsid w:val="009C7324"/>
    <w:rsid w:val="009C7E38"/>
    <w:rsid w:val="009D1C47"/>
    <w:rsid w:val="009D1E8C"/>
    <w:rsid w:val="009D33F6"/>
    <w:rsid w:val="009D357E"/>
    <w:rsid w:val="009D35FF"/>
    <w:rsid w:val="009D3A6A"/>
    <w:rsid w:val="009D530B"/>
    <w:rsid w:val="009D5C4C"/>
    <w:rsid w:val="009D6A7F"/>
    <w:rsid w:val="009D6E6C"/>
    <w:rsid w:val="009E0D61"/>
    <w:rsid w:val="009E0DE1"/>
    <w:rsid w:val="009E139C"/>
    <w:rsid w:val="009E1932"/>
    <w:rsid w:val="009E1EBF"/>
    <w:rsid w:val="009E230B"/>
    <w:rsid w:val="009E3AB0"/>
    <w:rsid w:val="009E3EE4"/>
    <w:rsid w:val="009E4903"/>
    <w:rsid w:val="009E64F1"/>
    <w:rsid w:val="009F016F"/>
    <w:rsid w:val="009F15E2"/>
    <w:rsid w:val="009F28E3"/>
    <w:rsid w:val="009F2EEE"/>
    <w:rsid w:val="009F3417"/>
    <w:rsid w:val="009F3950"/>
    <w:rsid w:val="009F418F"/>
    <w:rsid w:val="009F419F"/>
    <w:rsid w:val="009F4812"/>
    <w:rsid w:val="009F4DC8"/>
    <w:rsid w:val="009F656D"/>
    <w:rsid w:val="00A00FEC"/>
    <w:rsid w:val="00A02C90"/>
    <w:rsid w:val="00A03F97"/>
    <w:rsid w:val="00A04211"/>
    <w:rsid w:val="00A0521C"/>
    <w:rsid w:val="00A06082"/>
    <w:rsid w:val="00A06D3A"/>
    <w:rsid w:val="00A07D16"/>
    <w:rsid w:val="00A10119"/>
    <w:rsid w:val="00A1130F"/>
    <w:rsid w:val="00A12654"/>
    <w:rsid w:val="00A14DD8"/>
    <w:rsid w:val="00A151D2"/>
    <w:rsid w:val="00A15474"/>
    <w:rsid w:val="00A15C5F"/>
    <w:rsid w:val="00A16968"/>
    <w:rsid w:val="00A16D5D"/>
    <w:rsid w:val="00A17143"/>
    <w:rsid w:val="00A1730D"/>
    <w:rsid w:val="00A1742A"/>
    <w:rsid w:val="00A17AB9"/>
    <w:rsid w:val="00A20C01"/>
    <w:rsid w:val="00A21E8A"/>
    <w:rsid w:val="00A22006"/>
    <w:rsid w:val="00A22399"/>
    <w:rsid w:val="00A23016"/>
    <w:rsid w:val="00A23193"/>
    <w:rsid w:val="00A23FCC"/>
    <w:rsid w:val="00A24545"/>
    <w:rsid w:val="00A248CA"/>
    <w:rsid w:val="00A249FD"/>
    <w:rsid w:val="00A250C2"/>
    <w:rsid w:val="00A25A0A"/>
    <w:rsid w:val="00A267BC"/>
    <w:rsid w:val="00A26FE4"/>
    <w:rsid w:val="00A2736F"/>
    <w:rsid w:val="00A27D46"/>
    <w:rsid w:val="00A300FC"/>
    <w:rsid w:val="00A30309"/>
    <w:rsid w:val="00A31EC5"/>
    <w:rsid w:val="00A33D2F"/>
    <w:rsid w:val="00A34808"/>
    <w:rsid w:val="00A35ED7"/>
    <w:rsid w:val="00A35F21"/>
    <w:rsid w:val="00A360A9"/>
    <w:rsid w:val="00A400C5"/>
    <w:rsid w:val="00A40A75"/>
    <w:rsid w:val="00A41209"/>
    <w:rsid w:val="00A41312"/>
    <w:rsid w:val="00A41447"/>
    <w:rsid w:val="00A42B95"/>
    <w:rsid w:val="00A43075"/>
    <w:rsid w:val="00A43538"/>
    <w:rsid w:val="00A43989"/>
    <w:rsid w:val="00A43B31"/>
    <w:rsid w:val="00A4402A"/>
    <w:rsid w:val="00A44382"/>
    <w:rsid w:val="00A45A86"/>
    <w:rsid w:val="00A46175"/>
    <w:rsid w:val="00A4675F"/>
    <w:rsid w:val="00A46778"/>
    <w:rsid w:val="00A507EC"/>
    <w:rsid w:val="00A5137F"/>
    <w:rsid w:val="00A51EA5"/>
    <w:rsid w:val="00A52266"/>
    <w:rsid w:val="00A5331B"/>
    <w:rsid w:val="00A53B93"/>
    <w:rsid w:val="00A53FFE"/>
    <w:rsid w:val="00A54187"/>
    <w:rsid w:val="00A5540E"/>
    <w:rsid w:val="00A55DAB"/>
    <w:rsid w:val="00A55EAC"/>
    <w:rsid w:val="00A567E6"/>
    <w:rsid w:val="00A56B68"/>
    <w:rsid w:val="00A56D54"/>
    <w:rsid w:val="00A56DD0"/>
    <w:rsid w:val="00A570A4"/>
    <w:rsid w:val="00A6020D"/>
    <w:rsid w:val="00A60718"/>
    <w:rsid w:val="00A61030"/>
    <w:rsid w:val="00A61079"/>
    <w:rsid w:val="00A61343"/>
    <w:rsid w:val="00A6177D"/>
    <w:rsid w:val="00A6201B"/>
    <w:rsid w:val="00A62AC1"/>
    <w:rsid w:val="00A62B74"/>
    <w:rsid w:val="00A62D45"/>
    <w:rsid w:val="00A634C1"/>
    <w:rsid w:val="00A63798"/>
    <w:rsid w:val="00A641CF"/>
    <w:rsid w:val="00A643EB"/>
    <w:rsid w:val="00A65FEB"/>
    <w:rsid w:val="00A6663E"/>
    <w:rsid w:val="00A67E07"/>
    <w:rsid w:val="00A70302"/>
    <w:rsid w:val="00A7070B"/>
    <w:rsid w:val="00A70DE2"/>
    <w:rsid w:val="00A72CA8"/>
    <w:rsid w:val="00A73634"/>
    <w:rsid w:val="00A73AA0"/>
    <w:rsid w:val="00A742C9"/>
    <w:rsid w:val="00A74978"/>
    <w:rsid w:val="00A74A09"/>
    <w:rsid w:val="00A7521D"/>
    <w:rsid w:val="00A75F0D"/>
    <w:rsid w:val="00A767CE"/>
    <w:rsid w:val="00A770BA"/>
    <w:rsid w:val="00A77321"/>
    <w:rsid w:val="00A815BC"/>
    <w:rsid w:val="00A82014"/>
    <w:rsid w:val="00A8224E"/>
    <w:rsid w:val="00A8399D"/>
    <w:rsid w:val="00A85C6D"/>
    <w:rsid w:val="00A86033"/>
    <w:rsid w:val="00A8675C"/>
    <w:rsid w:val="00A86D07"/>
    <w:rsid w:val="00A86D4C"/>
    <w:rsid w:val="00A90069"/>
    <w:rsid w:val="00A9009E"/>
    <w:rsid w:val="00A902D0"/>
    <w:rsid w:val="00A9070F"/>
    <w:rsid w:val="00A90D79"/>
    <w:rsid w:val="00A91A8C"/>
    <w:rsid w:val="00A92267"/>
    <w:rsid w:val="00A92763"/>
    <w:rsid w:val="00A92BB4"/>
    <w:rsid w:val="00A94A21"/>
    <w:rsid w:val="00A95ADB"/>
    <w:rsid w:val="00A974DC"/>
    <w:rsid w:val="00AA0960"/>
    <w:rsid w:val="00AA0CCF"/>
    <w:rsid w:val="00AA139D"/>
    <w:rsid w:val="00AA15D8"/>
    <w:rsid w:val="00AA2461"/>
    <w:rsid w:val="00AA4CF5"/>
    <w:rsid w:val="00AA5769"/>
    <w:rsid w:val="00AA5868"/>
    <w:rsid w:val="00AA61AC"/>
    <w:rsid w:val="00AA79AC"/>
    <w:rsid w:val="00AA79B4"/>
    <w:rsid w:val="00AA7A70"/>
    <w:rsid w:val="00AB0A76"/>
    <w:rsid w:val="00AB12D5"/>
    <w:rsid w:val="00AB1E44"/>
    <w:rsid w:val="00AB1EB6"/>
    <w:rsid w:val="00AB2A27"/>
    <w:rsid w:val="00AB329B"/>
    <w:rsid w:val="00AB3A6E"/>
    <w:rsid w:val="00AB3B5A"/>
    <w:rsid w:val="00AB40A5"/>
    <w:rsid w:val="00AB41E9"/>
    <w:rsid w:val="00AB57EE"/>
    <w:rsid w:val="00AB6926"/>
    <w:rsid w:val="00AB718D"/>
    <w:rsid w:val="00AC01D0"/>
    <w:rsid w:val="00AC1812"/>
    <w:rsid w:val="00AC1D4F"/>
    <w:rsid w:val="00AC40D5"/>
    <w:rsid w:val="00AC45B5"/>
    <w:rsid w:val="00AC4C9C"/>
    <w:rsid w:val="00AC4CCE"/>
    <w:rsid w:val="00AC5DC9"/>
    <w:rsid w:val="00AD069A"/>
    <w:rsid w:val="00AD0841"/>
    <w:rsid w:val="00AD10BB"/>
    <w:rsid w:val="00AD2ADB"/>
    <w:rsid w:val="00AD4149"/>
    <w:rsid w:val="00AD4AB7"/>
    <w:rsid w:val="00AD54C1"/>
    <w:rsid w:val="00AD797B"/>
    <w:rsid w:val="00AD7AEF"/>
    <w:rsid w:val="00AE085B"/>
    <w:rsid w:val="00AE150D"/>
    <w:rsid w:val="00AE1600"/>
    <w:rsid w:val="00AE181A"/>
    <w:rsid w:val="00AE1B8F"/>
    <w:rsid w:val="00AE4AA8"/>
    <w:rsid w:val="00AE60FA"/>
    <w:rsid w:val="00AE6413"/>
    <w:rsid w:val="00AE6D0B"/>
    <w:rsid w:val="00AE7038"/>
    <w:rsid w:val="00AE7121"/>
    <w:rsid w:val="00AF0AC6"/>
    <w:rsid w:val="00AF1755"/>
    <w:rsid w:val="00AF1C22"/>
    <w:rsid w:val="00AF2113"/>
    <w:rsid w:val="00AF2188"/>
    <w:rsid w:val="00AF2CD0"/>
    <w:rsid w:val="00AF3423"/>
    <w:rsid w:val="00AF3AED"/>
    <w:rsid w:val="00AF4571"/>
    <w:rsid w:val="00AF62D3"/>
    <w:rsid w:val="00AF66DC"/>
    <w:rsid w:val="00AF6BEB"/>
    <w:rsid w:val="00AF6C9A"/>
    <w:rsid w:val="00AF7476"/>
    <w:rsid w:val="00AF7939"/>
    <w:rsid w:val="00B00798"/>
    <w:rsid w:val="00B014E8"/>
    <w:rsid w:val="00B023F8"/>
    <w:rsid w:val="00B02E1C"/>
    <w:rsid w:val="00B03310"/>
    <w:rsid w:val="00B05949"/>
    <w:rsid w:val="00B05E70"/>
    <w:rsid w:val="00B07D01"/>
    <w:rsid w:val="00B07E09"/>
    <w:rsid w:val="00B109C9"/>
    <w:rsid w:val="00B1185C"/>
    <w:rsid w:val="00B11E36"/>
    <w:rsid w:val="00B13937"/>
    <w:rsid w:val="00B15246"/>
    <w:rsid w:val="00B15448"/>
    <w:rsid w:val="00B15CD2"/>
    <w:rsid w:val="00B1660D"/>
    <w:rsid w:val="00B166BF"/>
    <w:rsid w:val="00B166EF"/>
    <w:rsid w:val="00B20649"/>
    <w:rsid w:val="00B222D9"/>
    <w:rsid w:val="00B26944"/>
    <w:rsid w:val="00B275C0"/>
    <w:rsid w:val="00B276D4"/>
    <w:rsid w:val="00B27B9C"/>
    <w:rsid w:val="00B27E63"/>
    <w:rsid w:val="00B3056A"/>
    <w:rsid w:val="00B30723"/>
    <w:rsid w:val="00B30DF8"/>
    <w:rsid w:val="00B3143F"/>
    <w:rsid w:val="00B34AA7"/>
    <w:rsid w:val="00B36417"/>
    <w:rsid w:val="00B36EC8"/>
    <w:rsid w:val="00B371C0"/>
    <w:rsid w:val="00B40190"/>
    <w:rsid w:val="00B41331"/>
    <w:rsid w:val="00B41568"/>
    <w:rsid w:val="00B44891"/>
    <w:rsid w:val="00B45E1D"/>
    <w:rsid w:val="00B460CD"/>
    <w:rsid w:val="00B462CE"/>
    <w:rsid w:val="00B46425"/>
    <w:rsid w:val="00B46692"/>
    <w:rsid w:val="00B46B5F"/>
    <w:rsid w:val="00B501A6"/>
    <w:rsid w:val="00B50494"/>
    <w:rsid w:val="00B513BB"/>
    <w:rsid w:val="00B51930"/>
    <w:rsid w:val="00B5255C"/>
    <w:rsid w:val="00B526A7"/>
    <w:rsid w:val="00B536C9"/>
    <w:rsid w:val="00B5491D"/>
    <w:rsid w:val="00B57A31"/>
    <w:rsid w:val="00B57F7D"/>
    <w:rsid w:val="00B60EE2"/>
    <w:rsid w:val="00B6185B"/>
    <w:rsid w:val="00B6296E"/>
    <w:rsid w:val="00B62ABF"/>
    <w:rsid w:val="00B62FD0"/>
    <w:rsid w:val="00B63018"/>
    <w:rsid w:val="00B6342B"/>
    <w:rsid w:val="00B6566B"/>
    <w:rsid w:val="00B65B04"/>
    <w:rsid w:val="00B65DB5"/>
    <w:rsid w:val="00B65F04"/>
    <w:rsid w:val="00B667F1"/>
    <w:rsid w:val="00B71543"/>
    <w:rsid w:val="00B7249F"/>
    <w:rsid w:val="00B744AE"/>
    <w:rsid w:val="00B746A3"/>
    <w:rsid w:val="00B756DA"/>
    <w:rsid w:val="00B75C66"/>
    <w:rsid w:val="00B768F9"/>
    <w:rsid w:val="00B76E75"/>
    <w:rsid w:val="00B7753A"/>
    <w:rsid w:val="00B77C85"/>
    <w:rsid w:val="00B802D1"/>
    <w:rsid w:val="00B80593"/>
    <w:rsid w:val="00B81A65"/>
    <w:rsid w:val="00B83C29"/>
    <w:rsid w:val="00B83F94"/>
    <w:rsid w:val="00B843B1"/>
    <w:rsid w:val="00B845A7"/>
    <w:rsid w:val="00B868DF"/>
    <w:rsid w:val="00B87421"/>
    <w:rsid w:val="00B910D5"/>
    <w:rsid w:val="00B916AC"/>
    <w:rsid w:val="00B91A7B"/>
    <w:rsid w:val="00B925A2"/>
    <w:rsid w:val="00B93071"/>
    <w:rsid w:val="00B93F34"/>
    <w:rsid w:val="00B93FDB"/>
    <w:rsid w:val="00B954B1"/>
    <w:rsid w:val="00B95C0F"/>
    <w:rsid w:val="00BA03AC"/>
    <w:rsid w:val="00BA04FA"/>
    <w:rsid w:val="00BA09A6"/>
    <w:rsid w:val="00BA1439"/>
    <w:rsid w:val="00BA2076"/>
    <w:rsid w:val="00BA26D1"/>
    <w:rsid w:val="00BA284D"/>
    <w:rsid w:val="00BA2FA4"/>
    <w:rsid w:val="00BA3BBD"/>
    <w:rsid w:val="00BA4170"/>
    <w:rsid w:val="00BA4814"/>
    <w:rsid w:val="00BA6E7F"/>
    <w:rsid w:val="00BA7834"/>
    <w:rsid w:val="00BB0578"/>
    <w:rsid w:val="00BB1367"/>
    <w:rsid w:val="00BB1790"/>
    <w:rsid w:val="00BB1812"/>
    <w:rsid w:val="00BB1F16"/>
    <w:rsid w:val="00BB30AC"/>
    <w:rsid w:val="00BB3241"/>
    <w:rsid w:val="00BB37AB"/>
    <w:rsid w:val="00BB72BA"/>
    <w:rsid w:val="00BB777A"/>
    <w:rsid w:val="00BC02F8"/>
    <w:rsid w:val="00BC05DA"/>
    <w:rsid w:val="00BC1051"/>
    <w:rsid w:val="00BC15A8"/>
    <w:rsid w:val="00BC1B75"/>
    <w:rsid w:val="00BC1E51"/>
    <w:rsid w:val="00BC1F96"/>
    <w:rsid w:val="00BC2E6B"/>
    <w:rsid w:val="00BC3208"/>
    <w:rsid w:val="00BC323A"/>
    <w:rsid w:val="00BC3284"/>
    <w:rsid w:val="00BC421A"/>
    <w:rsid w:val="00BC4C69"/>
    <w:rsid w:val="00BC66EA"/>
    <w:rsid w:val="00BC6726"/>
    <w:rsid w:val="00BC76C7"/>
    <w:rsid w:val="00BD0724"/>
    <w:rsid w:val="00BD1845"/>
    <w:rsid w:val="00BD1892"/>
    <w:rsid w:val="00BD2AA7"/>
    <w:rsid w:val="00BD452F"/>
    <w:rsid w:val="00BD58CF"/>
    <w:rsid w:val="00BD6C3D"/>
    <w:rsid w:val="00BD70A1"/>
    <w:rsid w:val="00BD7992"/>
    <w:rsid w:val="00BD7AD4"/>
    <w:rsid w:val="00BE0175"/>
    <w:rsid w:val="00BE0513"/>
    <w:rsid w:val="00BE0AD5"/>
    <w:rsid w:val="00BE18A5"/>
    <w:rsid w:val="00BE2932"/>
    <w:rsid w:val="00BE2938"/>
    <w:rsid w:val="00BE2FBF"/>
    <w:rsid w:val="00BE3023"/>
    <w:rsid w:val="00BE4385"/>
    <w:rsid w:val="00BE4680"/>
    <w:rsid w:val="00BE53BD"/>
    <w:rsid w:val="00BE70F1"/>
    <w:rsid w:val="00BE723A"/>
    <w:rsid w:val="00BE77C6"/>
    <w:rsid w:val="00BE7B23"/>
    <w:rsid w:val="00BF01FA"/>
    <w:rsid w:val="00BF04F8"/>
    <w:rsid w:val="00BF1171"/>
    <w:rsid w:val="00BF1989"/>
    <w:rsid w:val="00BF1B0D"/>
    <w:rsid w:val="00BF2797"/>
    <w:rsid w:val="00BF2E70"/>
    <w:rsid w:val="00BF35A0"/>
    <w:rsid w:val="00BF3D89"/>
    <w:rsid w:val="00BF3FD9"/>
    <w:rsid w:val="00BF446D"/>
    <w:rsid w:val="00BF4773"/>
    <w:rsid w:val="00BF600C"/>
    <w:rsid w:val="00BF62CD"/>
    <w:rsid w:val="00BF659B"/>
    <w:rsid w:val="00BF65F2"/>
    <w:rsid w:val="00BF7982"/>
    <w:rsid w:val="00C00DCE"/>
    <w:rsid w:val="00C012F8"/>
    <w:rsid w:val="00C01600"/>
    <w:rsid w:val="00C01BFD"/>
    <w:rsid w:val="00C01C23"/>
    <w:rsid w:val="00C025AE"/>
    <w:rsid w:val="00C02D07"/>
    <w:rsid w:val="00C034C7"/>
    <w:rsid w:val="00C03E15"/>
    <w:rsid w:val="00C0524F"/>
    <w:rsid w:val="00C057C5"/>
    <w:rsid w:val="00C060D4"/>
    <w:rsid w:val="00C0610D"/>
    <w:rsid w:val="00C061D6"/>
    <w:rsid w:val="00C07A2A"/>
    <w:rsid w:val="00C1077A"/>
    <w:rsid w:val="00C10CA1"/>
    <w:rsid w:val="00C13FD1"/>
    <w:rsid w:val="00C143BB"/>
    <w:rsid w:val="00C149BB"/>
    <w:rsid w:val="00C14B6D"/>
    <w:rsid w:val="00C20A85"/>
    <w:rsid w:val="00C21440"/>
    <w:rsid w:val="00C21A80"/>
    <w:rsid w:val="00C2207C"/>
    <w:rsid w:val="00C2219F"/>
    <w:rsid w:val="00C23A40"/>
    <w:rsid w:val="00C2432A"/>
    <w:rsid w:val="00C2451A"/>
    <w:rsid w:val="00C24678"/>
    <w:rsid w:val="00C260D7"/>
    <w:rsid w:val="00C261B5"/>
    <w:rsid w:val="00C26F41"/>
    <w:rsid w:val="00C27416"/>
    <w:rsid w:val="00C275F1"/>
    <w:rsid w:val="00C27D35"/>
    <w:rsid w:val="00C27DEB"/>
    <w:rsid w:val="00C30020"/>
    <w:rsid w:val="00C30566"/>
    <w:rsid w:val="00C30D63"/>
    <w:rsid w:val="00C31BDD"/>
    <w:rsid w:val="00C33A52"/>
    <w:rsid w:val="00C34BF8"/>
    <w:rsid w:val="00C361A2"/>
    <w:rsid w:val="00C36D5D"/>
    <w:rsid w:val="00C37577"/>
    <w:rsid w:val="00C3782D"/>
    <w:rsid w:val="00C40453"/>
    <w:rsid w:val="00C405CF"/>
    <w:rsid w:val="00C4074C"/>
    <w:rsid w:val="00C40C1B"/>
    <w:rsid w:val="00C40CA2"/>
    <w:rsid w:val="00C40F1B"/>
    <w:rsid w:val="00C413A1"/>
    <w:rsid w:val="00C41775"/>
    <w:rsid w:val="00C41D97"/>
    <w:rsid w:val="00C424BF"/>
    <w:rsid w:val="00C42BC4"/>
    <w:rsid w:val="00C43015"/>
    <w:rsid w:val="00C43D26"/>
    <w:rsid w:val="00C4456F"/>
    <w:rsid w:val="00C44F57"/>
    <w:rsid w:val="00C451AD"/>
    <w:rsid w:val="00C451F0"/>
    <w:rsid w:val="00C4531C"/>
    <w:rsid w:val="00C457CD"/>
    <w:rsid w:val="00C45E23"/>
    <w:rsid w:val="00C47409"/>
    <w:rsid w:val="00C47CD7"/>
    <w:rsid w:val="00C47DAD"/>
    <w:rsid w:val="00C503E5"/>
    <w:rsid w:val="00C507E5"/>
    <w:rsid w:val="00C53305"/>
    <w:rsid w:val="00C545F4"/>
    <w:rsid w:val="00C55EBD"/>
    <w:rsid w:val="00C55F17"/>
    <w:rsid w:val="00C56577"/>
    <w:rsid w:val="00C56675"/>
    <w:rsid w:val="00C57173"/>
    <w:rsid w:val="00C57ADD"/>
    <w:rsid w:val="00C60FE0"/>
    <w:rsid w:val="00C61E4C"/>
    <w:rsid w:val="00C622C6"/>
    <w:rsid w:val="00C623DA"/>
    <w:rsid w:val="00C627B9"/>
    <w:rsid w:val="00C628A7"/>
    <w:rsid w:val="00C62A39"/>
    <w:rsid w:val="00C6377E"/>
    <w:rsid w:val="00C6395E"/>
    <w:rsid w:val="00C6523A"/>
    <w:rsid w:val="00C669E5"/>
    <w:rsid w:val="00C673FB"/>
    <w:rsid w:val="00C700A5"/>
    <w:rsid w:val="00C70670"/>
    <w:rsid w:val="00C70D36"/>
    <w:rsid w:val="00C71A1F"/>
    <w:rsid w:val="00C720BD"/>
    <w:rsid w:val="00C729B9"/>
    <w:rsid w:val="00C73384"/>
    <w:rsid w:val="00C739BF"/>
    <w:rsid w:val="00C740D6"/>
    <w:rsid w:val="00C7566E"/>
    <w:rsid w:val="00C75894"/>
    <w:rsid w:val="00C75CBB"/>
    <w:rsid w:val="00C75E0E"/>
    <w:rsid w:val="00C75E75"/>
    <w:rsid w:val="00C76203"/>
    <w:rsid w:val="00C7775D"/>
    <w:rsid w:val="00C77B4C"/>
    <w:rsid w:val="00C77E26"/>
    <w:rsid w:val="00C8093E"/>
    <w:rsid w:val="00C813BB"/>
    <w:rsid w:val="00C831A2"/>
    <w:rsid w:val="00C85BE8"/>
    <w:rsid w:val="00C8665A"/>
    <w:rsid w:val="00C86835"/>
    <w:rsid w:val="00C86B43"/>
    <w:rsid w:val="00C87462"/>
    <w:rsid w:val="00C90CCE"/>
    <w:rsid w:val="00C91437"/>
    <w:rsid w:val="00C91775"/>
    <w:rsid w:val="00C91B5F"/>
    <w:rsid w:val="00C91CA1"/>
    <w:rsid w:val="00C91F5C"/>
    <w:rsid w:val="00C91FAB"/>
    <w:rsid w:val="00C92C5D"/>
    <w:rsid w:val="00C94626"/>
    <w:rsid w:val="00C95A37"/>
    <w:rsid w:val="00C95EDF"/>
    <w:rsid w:val="00C9688C"/>
    <w:rsid w:val="00CA03E8"/>
    <w:rsid w:val="00CA15EF"/>
    <w:rsid w:val="00CA2E0E"/>
    <w:rsid w:val="00CA44DB"/>
    <w:rsid w:val="00CA5195"/>
    <w:rsid w:val="00CA5FFB"/>
    <w:rsid w:val="00CA733C"/>
    <w:rsid w:val="00CB0F78"/>
    <w:rsid w:val="00CB12B5"/>
    <w:rsid w:val="00CB1B28"/>
    <w:rsid w:val="00CB1B48"/>
    <w:rsid w:val="00CB225E"/>
    <w:rsid w:val="00CB2DBD"/>
    <w:rsid w:val="00CB37E0"/>
    <w:rsid w:val="00CB3A2A"/>
    <w:rsid w:val="00CB4D40"/>
    <w:rsid w:val="00CB60D7"/>
    <w:rsid w:val="00CB68BF"/>
    <w:rsid w:val="00CB6AAE"/>
    <w:rsid w:val="00CB6C3B"/>
    <w:rsid w:val="00CB70EF"/>
    <w:rsid w:val="00CC2B96"/>
    <w:rsid w:val="00CC3013"/>
    <w:rsid w:val="00CC390E"/>
    <w:rsid w:val="00CC52BF"/>
    <w:rsid w:val="00CC5D9D"/>
    <w:rsid w:val="00CC6924"/>
    <w:rsid w:val="00CD1F30"/>
    <w:rsid w:val="00CD20ED"/>
    <w:rsid w:val="00CD2147"/>
    <w:rsid w:val="00CD2556"/>
    <w:rsid w:val="00CD2833"/>
    <w:rsid w:val="00CD2B87"/>
    <w:rsid w:val="00CD2CB2"/>
    <w:rsid w:val="00CD2F8B"/>
    <w:rsid w:val="00CD2FDF"/>
    <w:rsid w:val="00CD32EE"/>
    <w:rsid w:val="00CD3A9B"/>
    <w:rsid w:val="00CD5144"/>
    <w:rsid w:val="00CD6EE2"/>
    <w:rsid w:val="00CD7549"/>
    <w:rsid w:val="00CD7606"/>
    <w:rsid w:val="00CDE4ED"/>
    <w:rsid w:val="00CE006D"/>
    <w:rsid w:val="00CE01FE"/>
    <w:rsid w:val="00CE1BB7"/>
    <w:rsid w:val="00CE2108"/>
    <w:rsid w:val="00CE2EFD"/>
    <w:rsid w:val="00CE3AE7"/>
    <w:rsid w:val="00CE40F5"/>
    <w:rsid w:val="00CE4845"/>
    <w:rsid w:val="00CE5293"/>
    <w:rsid w:val="00CE557C"/>
    <w:rsid w:val="00CE57AD"/>
    <w:rsid w:val="00CF0E01"/>
    <w:rsid w:val="00CF2BC4"/>
    <w:rsid w:val="00CF2F1E"/>
    <w:rsid w:val="00CF34A7"/>
    <w:rsid w:val="00CF3CEB"/>
    <w:rsid w:val="00CF40C2"/>
    <w:rsid w:val="00CF41CB"/>
    <w:rsid w:val="00CF4D23"/>
    <w:rsid w:val="00CF5007"/>
    <w:rsid w:val="00CF55F2"/>
    <w:rsid w:val="00CF578E"/>
    <w:rsid w:val="00CF63E9"/>
    <w:rsid w:val="00CF65B1"/>
    <w:rsid w:val="00CF79DB"/>
    <w:rsid w:val="00CFB8BB"/>
    <w:rsid w:val="00D00560"/>
    <w:rsid w:val="00D00A14"/>
    <w:rsid w:val="00D00C9C"/>
    <w:rsid w:val="00D00ED8"/>
    <w:rsid w:val="00D0144D"/>
    <w:rsid w:val="00D02684"/>
    <w:rsid w:val="00D04BBE"/>
    <w:rsid w:val="00D05354"/>
    <w:rsid w:val="00D05A7B"/>
    <w:rsid w:val="00D070F9"/>
    <w:rsid w:val="00D07C4C"/>
    <w:rsid w:val="00D10333"/>
    <w:rsid w:val="00D110F0"/>
    <w:rsid w:val="00D11448"/>
    <w:rsid w:val="00D1169A"/>
    <w:rsid w:val="00D12079"/>
    <w:rsid w:val="00D1225D"/>
    <w:rsid w:val="00D12BD4"/>
    <w:rsid w:val="00D1334D"/>
    <w:rsid w:val="00D139B9"/>
    <w:rsid w:val="00D142DD"/>
    <w:rsid w:val="00D14B5F"/>
    <w:rsid w:val="00D1528B"/>
    <w:rsid w:val="00D15449"/>
    <w:rsid w:val="00D15B07"/>
    <w:rsid w:val="00D17507"/>
    <w:rsid w:val="00D17932"/>
    <w:rsid w:val="00D17F23"/>
    <w:rsid w:val="00D2067B"/>
    <w:rsid w:val="00D21587"/>
    <w:rsid w:val="00D215F6"/>
    <w:rsid w:val="00D2209B"/>
    <w:rsid w:val="00D23057"/>
    <w:rsid w:val="00D2369A"/>
    <w:rsid w:val="00D23ABE"/>
    <w:rsid w:val="00D24EC6"/>
    <w:rsid w:val="00D26198"/>
    <w:rsid w:val="00D27752"/>
    <w:rsid w:val="00D27E3F"/>
    <w:rsid w:val="00D27F85"/>
    <w:rsid w:val="00D30CA6"/>
    <w:rsid w:val="00D322A6"/>
    <w:rsid w:val="00D32546"/>
    <w:rsid w:val="00D328D2"/>
    <w:rsid w:val="00D33657"/>
    <w:rsid w:val="00D35424"/>
    <w:rsid w:val="00D3548C"/>
    <w:rsid w:val="00D35FAA"/>
    <w:rsid w:val="00D379E8"/>
    <w:rsid w:val="00D41666"/>
    <w:rsid w:val="00D428D2"/>
    <w:rsid w:val="00D44D74"/>
    <w:rsid w:val="00D44D80"/>
    <w:rsid w:val="00D44FB3"/>
    <w:rsid w:val="00D45220"/>
    <w:rsid w:val="00D453F8"/>
    <w:rsid w:val="00D4548B"/>
    <w:rsid w:val="00D454B5"/>
    <w:rsid w:val="00D45B56"/>
    <w:rsid w:val="00D46B4A"/>
    <w:rsid w:val="00D46C9E"/>
    <w:rsid w:val="00D5078D"/>
    <w:rsid w:val="00D511C5"/>
    <w:rsid w:val="00D52ED4"/>
    <w:rsid w:val="00D53513"/>
    <w:rsid w:val="00D55444"/>
    <w:rsid w:val="00D55A8A"/>
    <w:rsid w:val="00D560AD"/>
    <w:rsid w:val="00D56CF1"/>
    <w:rsid w:val="00D576F8"/>
    <w:rsid w:val="00D60111"/>
    <w:rsid w:val="00D60570"/>
    <w:rsid w:val="00D61BB4"/>
    <w:rsid w:val="00D61C90"/>
    <w:rsid w:val="00D63A54"/>
    <w:rsid w:val="00D65207"/>
    <w:rsid w:val="00D654C7"/>
    <w:rsid w:val="00D670B7"/>
    <w:rsid w:val="00D67228"/>
    <w:rsid w:val="00D6735D"/>
    <w:rsid w:val="00D703BA"/>
    <w:rsid w:val="00D72164"/>
    <w:rsid w:val="00D72A74"/>
    <w:rsid w:val="00D74324"/>
    <w:rsid w:val="00D74A51"/>
    <w:rsid w:val="00D74F98"/>
    <w:rsid w:val="00D75B31"/>
    <w:rsid w:val="00D76B9A"/>
    <w:rsid w:val="00D77100"/>
    <w:rsid w:val="00D79409"/>
    <w:rsid w:val="00D802B5"/>
    <w:rsid w:val="00D80E2F"/>
    <w:rsid w:val="00D8142C"/>
    <w:rsid w:val="00D81C3F"/>
    <w:rsid w:val="00D81E8D"/>
    <w:rsid w:val="00D81F83"/>
    <w:rsid w:val="00D82E5C"/>
    <w:rsid w:val="00D842DF"/>
    <w:rsid w:val="00D84BCB"/>
    <w:rsid w:val="00D85954"/>
    <w:rsid w:val="00D8626F"/>
    <w:rsid w:val="00D86CD0"/>
    <w:rsid w:val="00D90179"/>
    <w:rsid w:val="00D92086"/>
    <w:rsid w:val="00D92167"/>
    <w:rsid w:val="00D92B0B"/>
    <w:rsid w:val="00D93E5A"/>
    <w:rsid w:val="00D946DB"/>
    <w:rsid w:val="00D9488A"/>
    <w:rsid w:val="00D94BA2"/>
    <w:rsid w:val="00D96428"/>
    <w:rsid w:val="00D96A88"/>
    <w:rsid w:val="00D979FB"/>
    <w:rsid w:val="00D97ED9"/>
    <w:rsid w:val="00DA08C4"/>
    <w:rsid w:val="00DA1A63"/>
    <w:rsid w:val="00DA1DE1"/>
    <w:rsid w:val="00DA1F15"/>
    <w:rsid w:val="00DA25DC"/>
    <w:rsid w:val="00DA31BD"/>
    <w:rsid w:val="00DA4116"/>
    <w:rsid w:val="00DA6498"/>
    <w:rsid w:val="00DB07A7"/>
    <w:rsid w:val="00DB3CD4"/>
    <w:rsid w:val="00DB418C"/>
    <w:rsid w:val="00DB4291"/>
    <w:rsid w:val="00DB5195"/>
    <w:rsid w:val="00DB6382"/>
    <w:rsid w:val="00DB7B2E"/>
    <w:rsid w:val="00DB7CA0"/>
    <w:rsid w:val="00DC0504"/>
    <w:rsid w:val="00DC071A"/>
    <w:rsid w:val="00DC0B41"/>
    <w:rsid w:val="00DC0FC1"/>
    <w:rsid w:val="00DC18D2"/>
    <w:rsid w:val="00DC2393"/>
    <w:rsid w:val="00DC289C"/>
    <w:rsid w:val="00DC2A75"/>
    <w:rsid w:val="00DC2D0A"/>
    <w:rsid w:val="00DC4A80"/>
    <w:rsid w:val="00DC5285"/>
    <w:rsid w:val="00DC64DC"/>
    <w:rsid w:val="00DC6C5A"/>
    <w:rsid w:val="00DC763A"/>
    <w:rsid w:val="00DC7999"/>
    <w:rsid w:val="00DD28EF"/>
    <w:rsid w:val="00DD30EE"/>
    <w:rsid w:val="00DD346B"/>
    <w:rsid w:val="00DD3BA2"/>
    <w:rsid w:val="00DD4667"/>
    <w:rsid w:val="00DD5472"/>
    <w:rsid w:val="00DD6111"/>
    <w:rsid w:val="00DD673A"/>
    <w:rsid w:val="00DD6B98"/>
    <w:rsid w:val="00DD75D0"/>
    <w:rsid w:val="00DD782A"/>
    <w:rsid w:val="00DE014A"/>
    <w:rsid w:val="00DE042F"/>
    <w:rsid w:val="00DE09D8"/>
    <w:rsid w:val="00DE0E21"/>
    <w:rsid w:val="00DE2A0C"/>
    <w:rsid w:val="00DE2B4E"/>
    <w:rsid w:val="00DE2DD6"/>
    <w:rsid w:val="00DE30FA"/>
    <w:rsid w:val="00DE3E56"/>
    <w:rsid w:val="00DE4714"/>
    <w:rsid w:val="00DE49D7"/>
    <w:rsid w:val="00DE4F62"/>
    <w:rsid w:val="00DE5BBE"/>
    <w:rsid w:val="00DE5DCE"/>
    <w:rsid w:val="00DE7971"/>
    <w:rsid w:val="00DF0D97"/>
    <w:rsid w:val="00DF18E1"/>
    <w:rsid w:val="00DF1E63"/>
    <w:rsid w:val="00DF3DFE"/>
    <w:rsid w:val="00DF5A68"/>
    <w:rsid w:val="00DF62F6"/>
    <w:rsid w:val="00E01FCE"/>
    <w:rsid w:val="00E02D79"/>
    <w:rsid w:val="00E02F49"/>
    <w:rsid w:val="00E033E4"/>
    <w:rsid w:val="00E03AE4"/>
    <w:rsid w:val="00E05E48"/>
    <w:rsid w:val="00E07A75"/>
    <w:rsid w:val="00E1053B"/>
    <w:rsid w:val="00E10620"/>
    <w:rsid w:val="00E13EEF"/>
    <w:rsid w:val="00E142A2"/>
    <w:rsid w:val="00E142BE"/>
    <w:rsid w:val="00E14E13"/>
    <w:rsid w:val="00E15573"/>
    <w:rsid w:val="00E16F5C"/>
    <w:rsid w:val="00E170FD"/>
    <w:rsid w:val="00E17134"/>
    <w:rsid w:val="00E17F2A"/>
    <w:rsid w:val="00E21269"/>
    <w:rsid w:val="00E222E2"/>
    <w:rsid w:val="00E23941"/>
    <w:rsid w:val="00E23EA9"/>
    <w:rsid w:val="00E2445E"/>
    <w:rsid w:val="00E270C1"/>
    <w:rsid w:val="00E2764A"/>
    <w:rsid w:val="00E27C05"/>
    <w:rsid w:val="00E3169A"/>
    <w:rsid w:val="00E32675"/>
    <w:rsid w:val="00E329DC"/>
    <w:rsid w:val="00E33182"/>
    <w:rsid w:val="00E34791"/>
    <w:rsid w:val="00E349C6"/>
    <w:rsid w:val="00E34FF7"/>
    <w:rsid w:val="00E35164"/>
    <w:rsid w:val="00E35E8F"/>
    <w:rsid w:val="00E3641A"/>
    <w:rsid w:val="00E36696"/>
    <w:rsid w:val="00E37601"/>
    <w:rsid w:val="00E411C2"/>
    <w:rsid w:val="00E42304"/>
    <w:rsid w:val="00E42468"/>
    <w:rsid w:val="00E42E1A"/>
    <w:rsid w:val="00E4323A"/>
    <w:rsid w:val="00E4359D"/>
    <w:rsid w:val="00E44D44"/>
    <w:rsid w:val="00E45548"/>
    <w:rsid w:val="00E45E0B"/>
    <w:rsid w:val="00E472C9"/>
    <w:rsid w:val="00E527A6"/>
    <w:rsid w:val="00E52ED3"/>
    <w:rsid w:val="00E54DE9"/>
    <w:rsid w:val="00E54EF9"/>
    <w:rsid w:val="00E56406"/>
    <w:rsid w:val="00E57D31"/>
    <w:rsid w:val="00E60630"/>
    <w:rsid w:val="00E61477"/>
    <w:rsid w:val="00E6255C"/>
    <w:rsid w:val="00E630B3"/>
    <w:rsid w:val="00E66BF4"/>
    <w:rsid w:val="00E67C3F"/>
    <w:rsid w:val="00E708EA"/>
    <w:rsid w:val="00E70938"/>
    <w:rsid w:val="00E711C7"/>
    <w:rsid w:val="00E7130E"/>
    <w:rsid w:val="00E724E2"/>
    <w:rsid w:val="00E72561"/>
    <w:rsid w:val="00E72E1E"/>
    <w:rsid w:val="00E7417D"/>
    <w:rsid w:val="00E74609"/>
    <w:rsid w:val="00E747A3"/>
    <w:rsid w:val="00E74B39"/>
    <w:rsid w:val="00E759AF"/>
    <w:rsid w:val="00E75C9E"/>
    <w:rsid w:val="00E75FC1"/>
    <w:rsid w:val="00E76F4F"/>
    <w:rsid w:val="00E77F9E"/>
    <w:rsid w:val="00E81134"/>
    <w:rsid w:val="00E815F8"/>
    <w:rsid w:val="00E82251"/>
    <w:rsid w:val="00E83821"/>
    <w:rsid w:val="00E84238"/>
    <w:rsid w:val="00E84494"/>
    <w:rsid w:val="00E84BE8"/>
    <w:rsid w:val="00E85052"/>
    <w:rsid w:val="00E864DE"/>
    <w:rsid w:val="00E86530"/>
    <w:rsid w:val="00E86775"/>
    <w:rsid w:val="00E86E1A"/>
    <w:rsid w:val="00E878F2"/>
    <w:rsid w:val="00E87B30"/>
    <w:rsid w:val="00E9132B"/>
    <w:rsid w:val="00E91E8F"/>
    <w:rsid w:val="00E9214D"/>
    <w:rsid w:val="00E93658"/>
    <w:rsid w:val="00E93A40"/>
    <w:rsid w:val="00E93C76"/>
    <w:rsid w:val="00E93E72"/>
    <w:rsid w:val="00E9668C"/>
    <w:rsid w:val="00E96ABC"/>
    <w:rsid w:val="00E97479"/>
    <w:rsid w:val="00EA0107"/>
    <w:rsid w:val="00EA265F"/>
    <w:rsid w:val="00EA44AB"/>
    <w:rsid w:val="00EA4DD1"/>
    <w:rsid w:val="00EA53DA"/>
    <w:rsid w:val="00EB0E3E"/>
    <w:rsid w:val="00EB1382"/>
    <w:rsid w:val="00EB3AAE"/>
    <w:rsid w:val="00EB4C0B"/>
    <w:rsid w:val="00EB4CE0"/>
    <w:rsid w:val="00EB65F2"/>
    <w:rsid w:val="00EB6FF1"/>
    <w:rsid w:val="00EB70F3"/>
    <w:rsid w:val="00EB7385"/>
    <w:rsid w:val="00EB789D"/>
    <w:rsid w:val="00EC088F"/>
    <w:rsid w:val="00EC09D8"/>
    <w:rsid w:val="00EC11AA"/>
    <w:rsid w:val="00EC2842"/>
    <w:rsid w:val="00EC2C7A"/>
    <w:rsid w:val="00EC2F14"/>
    <w:rsid w:val="00EC3331"/>
    <w:rsid w:val="00EC4DC3"/>
    <w:rsid w:val="00EC5FF5"/>
    <w:rsid w:val="00EC7A00"/>
    <w:rsid w:val="00ED00ED"/>
    <w:rsid w:val="00ED0F9A"/>
    <w:rsid w:val="00ED1E27"/>
    <w:rsid w:val="00ED1EC5"/>
    <w:rsid w:val="00ED288B"/>
    <w:rsid w:val="00ED2D1B"/>
    <w:rsid w:val="00ED39D9"/>
    <w:rsid w:val="00ED3FE7"/>
    <w:rsid w:val="00ED4890"/>
    <w:rsid w:val="00ED4AFF"/>
    <w:rsid w:val="00ED4F9C"/>
    <w:rsid w:val="00ED55EE"/>
    <w:rsid w:val="00ED5822"/>
    <w:rsid w:val="00ED6158"/>
    <w:rsid w:val="00ED637B"/>
    <w:rsid w:val="00ED6B4E"/>
    <w:rsid w:val="00ED7610"/>
    <w:rsid w:val="00EDF429"/>
    <w:rsid w:val="00EE0891"/>
    <w:rsid w:val="00EE0B08"/>
    <w:rsid w:val="00EE18F6"/>
    <w:rsid w:val="00EE44FD"/>
    <w:rsid w:val="00EE4CAB"/>
    <w:rsid w:val="00EE5FEF"/>
    <w:rsid w:val="00EE7AB5"/>
    <w:rsid w:val="00EF16D2"/>
    <w:rsid w:val="00EF2F25"/>
    <w:rsid w:val="00EF34E8"/>
    <w:rsid w:val="00EF3800"/>
    <w:rsid w:val="00EF4856"/>
    <w:rsid w:val="00EF53EC"/>
    <w:rsid w:val="00EF5991"/>
    <w:rsid w:val="00EF5A09"/>
    <w:rsid w:val="00EF7624"/>
    <w:rsid w:val="00EF7646"/>
    <w:rsid w:val="00EF7C8E"/>
    <w:rsid w:val="00F02583"/>
    <w:rsid w:val="00F0330F"/>
    <w:rsid w:val="00F0382E"/>
    <w:rsid w:val="00F0398C"/>
    <w:rsid w:val="00F042DD"/>
    <w:rsid w:val="00F0460E"/>
    <w:rsid w:val="00F04873"/>
    <w:rsid w:val="00F04D8B"/>
    <w:rsid w:val="00F052CA"/>
    <w:rsid w:val="00F057A4"/>
    <w:rsid w:val="00F057EC"/>
    <w:rsid w:val="00F06813"/>
    <w:rsid w:val="00F0781E"/>
    <w:rsid w:val="00F07B1D"/>
    <w:rsid w:val="00F10449"/>
    <w:rsid w:val="00F10ADF"/>
    <w:rsid w:val="00F110D4"/>
    <w:rsid w:val="00F12EFF"/>
    <w:rsid w:val="00F13EE9"/>
    <w:rsid w:val="00F16276"/>
    <w:rsid w:val="00F16910"/>
    <w:rsid w:val="00F17B66"/>
    <w:rsid w:val="00F20E40"/>
    <w:rsid w:val="00F212E2"/>
    <w:rsid w:val="00F22B32"/>
    <w:rsid w:val="00F231DF"/>
    <w:rsid w:val="00F23D33"/>
    <w:rsid w:val="00F2581D"/>
    <w:rsid w:val="00F2594D"/>
    <w:rsid w:val="00F279A7"/>
    <w:rsid w:val="00F27A1A"/>
    <w:rsid w:val="00F27F0C"/>
    <w:rsid w:val="00F30B48"/>
    <w:rsid w:val="00F30DDE"/>
    <w:rsid w:val="00F32023"/>
    <w:rsid w:val="00F32AC5"/>
    <w:rsid w:val="00F32D1B"/>
    <w:rsid w:val="00F332F8"/>
    <w:rsid w:val="00F34236"/>
    <w:rsid w:val="00F34E9D"/>
    <w:rsid w:val="00F3562E"/>
    <w:rsid w:val="00F357A3"/>
    <w:rsid w:val="00F35E0D"/>
    <w:rsid w:val="00F36565"/>
    <w:rsid w:val="00F366C3"/>
    <w:rsid w:val="00F3787B"/>
    <w:rsid w:val="00F40166"/>
    <w:rsid w:val="00F405B1"/>
    <w:rsid w:val="00F40D9B"/>
    <w:rsid w:val="00F415FA"/>
    <w:rsid w:val="00F42243"/>
    <w:rsid w:val="00F43CFF"/>
    <w:rsid w:val="00F44DB3"/>
    <w:rsid w:val="00F45EF4"/>
    <w:rsid w:val="00F46558"/>
    <w:rsid w:val="00F46CD0"/>
    <w:rsid w:val="00F46F04"/>
    <w:rsid w:val="00F50D6E"/>
    <w:rsid w:val="00F515D1"/>
    <w:rsid w:val="00F51C89"/>
    <w:rsid w:val="00F51D2D"/>
    <w:rsid w:val="00F51F84"/>
    <w:rsid w:val="00F52522"/>
    <w:rsid w:val="00F5308A"/>
    <w:rsid w:val="00F531C7"/>
    <w:rsid w:val="00F53407"/>
    <w:rsid w:val="00F53514"/>
    <w:rsid w:val="00F53D20"/>
    <w:rsid w:val="00F53FD6"/>
    <w:rsid w:val="00F54A5E"/>
    <w:rsid w:val="00F570CA"/>
    <w:rsid w:val="00F5741B"/>
    <w:rsid w:val="00F57FBB"/>
    <w:rsid w:val="00F600BA"/>
    <w:rsid w:val="00F6038E"/>
    <w:rsid w:val="00F604F1"/>
    <w:rsid w:val="00F60DA4"/>
    <w:rsid w:val="00F628E1"/>
    <w:rsid w:val="00F62B49"/>
    <w:rsid w:val="00F631A4"/>
    <w:rsid w:val="00F63B12"/>
    <w:rsid w:val="00F64ECE"/>
    <w:rsid w:val="00F650B0"/>
    <w:rsid w:val="00F65F31"/>
    <w:rsid w:val="00F664C0"/>
    <w:rsid w:val="00F67913"/>
    <w:rsid w:val="00F67F8D"/>
    <w:rsid w:val="00F70450"/>
    <w:rsid w:val="00F728C6"/>
    <w:rsid w:val="00F72CF4"/>
    <w:rsid w:val="00F72F76"/>
    <w:rsid w:val="00F72FBC"/>
    <w:rsid w:val="00F73873"/>
    <w:rsid w:val="00F73ED2"/>
    <w:rsid w:val="00F75215"/>
    <w:rsid w:val="00F763B7"/>
    <w:rsid w:val="00F776DA"/>
    <w:rsid w:val="00F77A32"/>
    <w:rsid w:val="00F80336"/>
    <w:rsid w:val="00F809EE"/>
    <w:rsid w:val="00F83443"/>
    <w:rsid w:val="00F83820"/>
    <w:rsid w:val="00F83EF7"/>
    <w:rsid w:val="00F84105"/>
    <w:rsid w:val="00F84604"/>
    <w:rsid w:val="00F84BE5"/>
    <w:rsid w:val="00F860FB"/>
    <w:rsid w:val="00F902D9"/>
    <w:rsid w:val="00F9030E"/>
    <w:rsid w:val="00F90C39"/>
    <w:rsid w:val="00F92661"/>
    <w:rsid w:val="00F93572"/>
    <w:rsid w:val="00F93C5B"/>
    <w:rsid w:val="00F942A2"/>
    <w:rsid w:val="00F9507E"/>
    <w:rsid w:val="00F9565C"/>
    <w:rsid w:val="00F95EA4"/>
    <w:rsid w:val="00F96668"/>
    <w:rsid w:val="00F97428"/>
    <w:rsid w:val="00F97C48"/>
    <w:rsid w:val="00FA07DE"/>
    <w:rsid w:val="00FA0804"/>
    <w:rsid w:val="00FA0AC1"/>
    <w:rsid w:val="00FA1E20"/>
    <w:rsid w:val="00FA1FB7"/>
    <w:rsid w:val="00FA25FC"/>
    <w:rsid w:val="00FA3757"/>
    <w:rsid w:val="00FA377B"/>
    <w:rsid w:val="00FA3A79"/>
    <w:rsid w:val="00FA4589"/>
    <w:rsid w:val="00FA5253"/>
    <w:rsid w:val="00FA58DB"/>
    <w:rsid w:val="00FA5D89"/>
    <w:rsid w:val="00FAEC58"/>
    <w:rsid w:val="00FB1116"/>
    <w:rsid w:val="00FB2139"/>
    <w:rsid w:val="00FB226E"/>
    <w:rsid w:val="00FB36FB"/>
    <w:rsid w:val="00FB3854"/>
    <w:rsid w:val="00FB4026"/>
    <w:rsid w:val="00FB4356"/>
    <w:rsid w:val="00FB483F"/>
    <w:rsid w:val="00FB7354"/>
    <w:rsid w:val="00FB7412"/>
    <w:rsid w:val="00FB760F"/>
    <w:rsid w:val="00FC08E7"/>
    <w:rsid w:val="00FC2F09"/>
    <w:rsid w:val="00FC3C9C"/>
    <w:rsid w:val="00FC48BF"/>
    <w:rsid w:val="00FC4DD9"/>
    <w:rsid w:val="00FC59CA"/>
    <w:rsid w:val="00FC6EDF"/>
    <w:rsid w:val="00FC7BEC"/>
    <w:rsid w:val="00FD07FB"/>
    <w:rsid w:val="00FD1158"/>
    <w:rsid w:val="00FD1A3B"/>
    <w:rsid w:val="00FD1BB6"/>
    <w:rsid w:val="00FD1D6B"/>
    <w:rsid w:val="00FD2C82"/>
    <w:rsid w:val="00FD2E0B"/>
    <w:rsid w:val="00FD466B"/>
    <w:rsid w:val="00FD4B19"/>
    <w:rsid w:val="00FD4B45"/>
    <w:rsid w:val="00FD5282"/>
    <w:rsid w:val="00FD5F54"/>
    <w:rsid w:val="00FD66AA"/>
    <w:rsid w:val="00FE0133"/>
    <w:rsid w:val="00FE0F09"/>
    <w:rsid w:val="00FE265C"/>
    <w:rsid w:val="00FE2D39"/>
    <w:rsid w:val="00FE3235"/>
    <w:rsid w:val="00FE32A8"/>
    <w:rsid w:val="00FE4003"/>
    <w:rsid w:val="00FE5459"/>
    <w:rsid w:val="00FE56B2"/>
    <w:rsid w:val="00FE61A9"/>
    <w:rsid w:val="00FE676D"/>
    <w:rsid w:val="00FE6B32"/>
    <w:rsid w:val="00FE79E1"/>
    <w:rsid w:val="00FE7C65"/>
    <w:rsid w:val="00FE7D36"/>
    <w:rsid w:val="00FF2470"/>
    <w:rsid w:val="00FF2A21"/>
    <w:rsid w:val="00FF2AEE"/>
    <w:rsid w:val="00FF3A21"/>
    <w:rsid w:val="00FF3ABA"/>
    <w:rsid w:val="00FF4BB3"/>
    <w:rsid w:val="00FF5A2A"/>
    <w:rsid w:val="00FF5ACC"/>
    <w:rsid w:val="0122DF1D"/>
    <w:rsid w:val="01393B63"/>
    <w:rsid w:val="01461A85"/>
    <w:rsid w:val="01583E03"/>
    <w:rsid w:val="01667D62"/>
    <w:rsid w:val="01737750"/>
    <w:rsid w:val="0177A315"/>
    <w:rsid w:val="018EF521"/>
    <w:rsid w:val="019FA9B3"/>
    <w:rsid w:val="01A1588B"/>
    <w:rsid w:val="01A39916"/>
    <w:rsid w:val="01B666FC"/>
    <w:rsid w:val="01C3B8EC"/>
    <w:rsid w:val="01E9C7E9"/>
    <w:rsid w:val="01F4CB6D"/>
    <w:rsid w:val="02082F22"/>
    <w:rsid w:val="02210B6A"/>
    <w:rsid w:val="0238A5F8"/>
    <w:rsid w:val="025D6D5C"/>
    <w:rsid w:val="02685062"/>
    <w:rsid w:val="0274A790"/>
    <w:rsid w:val="027B00F7"/>
    <w:rsid w:val="02A5EA9D"/>
    <w:rsid w:val="02AC658C"/>
    <w:rsid w:val="02ACE879"/>
    <w:rsid w:val="02B3FBF4"/>
    <w:rsid w:val="02B8399E"/>
    <w:rsid w:val="02C97C8D"/>
    <w:rsid w:val="0317C0A0"/>
    <w:rsid w:val="032E5931"/>
    <w:rsid w:val="036C226C"/>
    <w:rsid w:val="03B03811"/>
    <w:rsid w:val="03C32004"/>
    <w:rsid w:val="03C344D3"/>
    <w:rsid w:val="03E694D9"/>
    <w:rsid w:val="03F33962"/>
    <w:rsid w:val="0406D94D"/>
    <w:rsid w:val="04384B08"/>
    <w:rsid w:val="044A1878"/>
    <w:rsid w:val="044BDCE5"/>
    <w:rsid w:val="044C0B59"/>
    <w:rsid w:val="045810B6"/>
    <w:rsid w:val="045A8880"/>
    <w:rsid w:val="049843A4"/>
    <w:rsid w:val="04A4AFCE"/>
    <w:rsid w:val="04AD0472"/>
    <w:rsid w:val="04BDDBA9"/>
    <w:rsid w:val="04C0A395"/>
    <w:rsid w:val="04C44B6E"/>
    <w:rsid w:val="04C653C2"/>
    <w:rsid w:val="04E6CC29"/>
    <w:rsid w:val="04F9B4D0"/>
    <w:rsid w:val="04FF9050"/>
    <w:rsid w:val="0518DE83"/>
    <w:rsid w:val="054FE1C5"/>
    <w:rsid w:val="056C689B"/>
    <w:rsid w:val="058895D2"/>
    <w:rsid w:val="0597715E"/>
    <w:rsid w:val="05AF3A8B"/>
    <w:rsid w:val="05CAF6B7"/>
    <w:rsid w:val="05EAC797"/>
    <w:rsid w:val="05EEBF0B"/>
    <w:rsid w:val="05F00BC9"/>
    <w:rsid w:val="060376BF"/>
    <w:rsid w:val="06223300"/>
    <w:rsid w:val="06258F22"/>
    <w:rsid w:val="062EDEF8"/>
    <w:rsid w:val="06485E2E"/>
    <w:rsid w:val="06486DFD"/>
    <w:rsid w:val="066DC4F0"/>
    <w:rsid w:val="066E8BF9"/>
    <w:rsid w:val="067154A0"/>
    <w:rsid w:val="0675F9C7"/>
    <w:rsid w:val="06825919"/>
    <w:rsid w:val="06CC6BDE"/>
    <w:rsid w:val="06E7B355"/>
    <w:rsid w:val="06EC32B7"/>
    <w:rsid w:val="06FBCAE6"/>
    <w:rsid w:val="06FC25B1"/>
    <w:rsid w:val="07047968"/>
    <w:rsid w:val="07159851"/>
    <w:rsid w:val="07175E84"/>
    <w:rsid w:val="0726787C"/>
    <w:rsid w:val="07409A37"/>
    <w:rsid w:val="07436CEE"/>
    <w:rsid w:val="074F5893"/>
    <w:rsid w:val="075E49E7"/>
    <w:rsid w:val="0771E634"/>
    <w:rsid w:val="077C40CA"/>
    <w:rsid w:val="077CDB7A"/>
    <w:rsid w:val="07B076C7"/>
    <w:rsid w:val="07B77985"/>
    <w:rsid w:val="07BE2FBF"/>
    <w:rsid w:val="07CB3B11"/>
    <w:rsid w:val="07E2E1F4"/>
    <w:rsid w:val="0829BED4"/>
    <w:rsid w:val="082E93C4"/>
    <w:rsid w:val="083A1754"/>
    <w:rsid w:val="085C8E83"/>
    <w:rsid w:val="085DC2D6"/>
    <w:rsid w:val="086D054A"/>
    <w:rsid w:val="0871EAC0"/>
    <w:rsid w:val="08FB74BF"/>
    <w:rsid w:val="08FD2EDD"/>
    <w:rsid w:val="094BC488"/>
    <w:rsid w:val="094C609D"/>
    <w:rsid w:val="0955F44D"/>
    <w:rsid w:val="095DFB69"/>
    <w:rsid w:val="096A9C03"/>
    <w:rsid w:val="096C7F3C"/>
    <w:rsid w:val="0975F0CE"/>
    <w:rsid w:val="099EECA3"/>
    <w:rsid w:val="09A2A443"/>
    <w:rsid w:val="09B73294"/>
    <w:rsid w:val="09BF606B"/>
    <w:rsid w:val="09E5FAE2"/>
    <w:rsid w:val="09EFC391"/>
    <w:rsid w:val="09F8417C"/>
    <w:rsid w:val="0A11EA2B"/>
    <w:rsid w:val="0A257CD2"/>
    <w:rsid w:val="0A2870F4"/>
    <w:rsid w:val="0A67BF89"/>
    <w:rsid w:val="0AA0AA5F"/>
    <w:rsid w:val="0AA2557F"/>
    <w:rsid w:val="0AB0EF18"/>
    <w:rsid w:val="0AB261FC"/>
    <w:rsid w:val="0AC29178"/>
    <w:rsid w:val="0ACB8130"/>
    <w:rsid w:val="0AD0BD33"/>
    <w:rsid w:val="0AD71884"/>
    <w:rsid w:val="0AE44AB2"/>
    <w:rsid w:val="0AE72C82"/>
    <w:rsid w:val="0AE87F6B"/>
    <w:rsid w:val="0AF740D4"/>
    <w:rsid w:val="0AFA2B36"/>
    <w:rsid w:val="0AFE6C01"/>
    <w:rsid w:val="0B033745"/>
    <w:rsid w:val="0B0D4828"/>
    <w:rsid w:val="0B1D71BF"/>
    <w:rsid w:val="0B2F7046"/>
    <w:rsid w:val="0B344771"/>
    <w:rsid w:val="0B54CC22"/>
    <w:rsid w:val="0B782523"/>
    <w:rsid w:val="0B84FCF0"/>
    <w:rsid w:val="0B9847FF"/>
    <w:rsid w:val="0BA42021"/>
    <w:rsid w:val="0BAAFA8B"/>
    <w:rsid w:val="0BB83E78"/>
    <w:rsid w:val="0BE0F7D1"/>
    <w:rsid w:val="0C0D9A6A"/>
    <w:rsid w:val="0C0F2306"/>
    <w:rsid w:val="0C16C626"/>
    <w:rsid w:val="0C1AACBE"/>
    <w:rsid w:val="0C261333"/>
    <w:rsid w:val="0C2A0F55"/>
    <w:rsid w:val="0C3F1307"/>
    <w:rsid w:val="0CA84A3D"/>
    <w:rsid w:val="0CAE67D5"/>
    <w:rsid w:val="0CD381A2"/>
    <w:rsid w:val="0CF26779"/>
    <w:rsid w:val="0CF29694"/>
    <w:rsid w:val="0CFBCC9B"/>
    <w:rsid w:val="0D257C74"/>
    <w:rsid w:val="0D47FF4B"/>
    <w:rsid w:val="0D5DB895"/>
    <w:rsid w:val="0D638166"/>
    <w:rsid w:val="0D6BFCEB"/>
    <w:rsid w:val="0D6F2E9C"/>
    <w:rsid w:val="0D702411"/>
    <w:rsid w:val="0D7C1C21"/>
    <w:rsid w:val="0D8A5F8B"/>
    <w:rsid w:val="0D9A96B8"/>
    <w:rsid w:val="0DA448FA"/>
    <w:rsid w:val="0DB295AA"/>
    <w:rsid w:val="0DB81E01"/>
    <w:rsid w:val="0DC05122"/>
    <w:rsid w:val="0DCE3A13"/>
    <w:rsid w:val="0DDBF82A"/>
    <w:rsid w:val="0DDCDF2D"/>
    <w:rsid w:val="0DF34405"/>
    <w:rsid w:val="0E07638F"/>
    <w:rsid w:val="0E27147E"/>
    <w:rsid w:val="0E2B30C2"/>
    <w:rsid w:val="0E3F5C65"/>
    <w:rsid w:val="0E44E8EA"/>
    <w:rsid w:val="0E7389F8"/>
    <w:rsid w:val="0E7CCCBE"/>
    <w:rsid w:val="0E8CA83C"/>
    <w:rsid w:val="0E995A0D"/>
    <w:rsid w:val="0E9B5D0E"/>
    <w:rsid w:val="0EBC3D3B"/>
    <w:rsid w:val="0ED3B4C3"/>
    <w:rsid w:val="0EF5DF3B"/>
    <w:rsid w:val="0F019E4F"/>
    <w:rsid w:val="0F04842D"/>
    <w:rsid w:val="0F0B2F21"/>
    <w:rsid w:val="0F13F9AB"/>
    <w:rsid w:val="0F1F51FC"/>
    <w:rsid w:val="0F242E07"/>
    <w:rsid w:val="0F24382F"/>
    <w:rsid w:val="0F5DBB5F"/>
    <w:rsid w:val="0F5E5931"/>
    <w:rsid w:val="0F66D80E"/>
    <w:rsid w:val="0F80018F"/>
    <w:rsid w:val="0F8CA70B"/>
    <w:rsid w:val="0F8CD78C"/>
    <w:rsid w:val="0FDC3E7A"/>
    <w:rsid w:val="0FEABC39"/>
    <w:rsid w:val="1012EE8F"/>
    <w:rsid w:val="10232B01"/>
    <w:rsid w:val="1067E2BE"/>
    <w:rsid w:val="106DED07"/>
    <w:rsid w:val="107148D2"/>
    <w:rsid w:val="10765469"/>
    <w:rsid w:val="109E89D9"/>
    <w:rsid w:val="10B7561A"/>
    <w:rsid w:val="10D91D00"/>
    <w:rsid w:val="10F8F1F9"/>
    <w:rsid w:val="11039F05"/>
    <w:rsid w:val="11078B3B"/>
    <w:rsid w:val="1126FE98"/>
    <w:rsid w:val="11609F21"/>
    <w:rsid w:val="1182A1F0"/>
    <w:rsid w:val="11A18292"/>
    <w:rsid w:val="11A6696A"/>
    <w:rsid w:val="11AB2A1D"/>
    <w:rsid w:val="11BCB756"/>
    <w:rsid w:val="11DB007D"/>
    <w:rsid w:val="11E9A889"/>
    <w:rsid w:val="11FD0F22"/>
    <w:rsid w:val="1219F0EE"/>
    <w:rsid w:val="1227EC4F"/>
    <w:rsid w:val="12372F13"/>
    <w:rsid w:val="126CB2D2"/>
    <w:rsid w:val="127B2690"/>
    <w:rsid w:val="12848BF1"/>
    <w:rsid w:val="12CD9BF8"/>
    <w:rsid w:val="12D6710C"/>
    <w:rsid w:val="12DBF304"/>
    <w:rsid w:val="12DD237A"/>
    <w:rsid w:val="12E796BA"/>
    <w:rsid w:val="12EFF059"/>
    <w:rsid w:val="131085D9"/>
    <w:rsid w:val="1315D68F"/>
    <w:rsid w:val="13210B8F"/>
    <w:rsid w:val="133434AC"/>
    <w:rsid w:val="134987E1"/>
    <w:rsid w:val="13627C21"/>
    <w:rsid w:val="13737D56"/>
    <w:rsid w:val="1387467D"/>
    <w:rsid w:val="138F27DE"/>
    <w:rsid w:val="139194BE"/>
    <w:rsid w:val="13B4AA6E"/>
    <w:rsid w:val="13F20B35"/>
    <w:rsid w:val="13F4A002"/>
    <w:rsid w:val="140A88B5"/>
    <w:rsid w:val="14313A7B"/>
    <w:rsid w:val="143C50D5"/>
    <w:rsid w:val="144A0196"/>
    <w:rsid w:val="1464C0F4"/>
    <w:rsid w:val="1481CAF9"/>
    <w:rsid w:val="148FCB64"/>
    <w:rsid w:val="14ADC1F3"/>
    <w:rsid w:val="14BBE704"/>
    <w:rsid w:val="14BC8561"/>
    <w:rsid w:val="14BDB702"/>
    <w:rsid w:val="14D3A412"/>
    <w:rsid w:val="14D4867A"/>
    <w:rsid w:val="14D8A7EE"/>
    <w:rsid w:val="14F95F2B"/>
    <w:rsid w:val="15023CD2"/>
    <w:rsid w:val="150D407A"/>
    <w:rsid w:val="152451B2"/>
    <w:rsid w:val="153737AE"/>
    <w:rsid w:val="155C167A"/>
    <w:rsid w:val="15666E0A"/>
    <w:rsid w:val="156A8BB3"/>
    <w:rsid w:val="156AC50E"/>
    <w:rsid w:val="156F369A"/>
    <w:rsid w:val="159334F2"/>
    <w:rsid w:val="15A7839A"/>
    <w:rsid w:val="15B1EC9C"/>
    <w:rsid w:val="15C33193"/>
    <w:rsid w:val="15CF5BA3"/>
    <w:rsid w:val="15DCA255"/>
    <w:rsid w:val="15EADD63"/>
    <w:rsid w:val="15EB554A"/>
    <w:rsid w:val="1623DE61"/>
    <w:rsid w:val="162C9DC5"/>
    <w:rsid w:val="162FED5F"/>
    <w:rsid w:val="1632AFF8"/>
    <w:rsid w:val="1658ACD2"/>
    <w:rsid w:val="16D56E62"/>
    <w:rsid w:val="16E22FF6"/>
    <w:rsid w:val="16F5A222"/>
    <w:rsid w:val="17050E50"/>
    <w:rsid w:val="170B1FDB"/>
    <w:rsid w:val="1743BDC2"/>
    <w:rsid w:val="175C6C9B"/>
    <w:rsid w:val="17730F8F"/>
    <w:rsid w:val="177872B6"/>
    <w:rsid w:val="179DB7E4"/>
    <w:rsid w:val="17ACA485"/>
    <w:rsid w:val="17D640BD"/>
    <w:rsid w:val="17D95CE6"/>
    <w:rsid w:val="17EE3BE0"/>
    <w:rsid w:val="17F0365A"/>
    <w:rsid w:val="17F51659"/>
    <w:rsid w:val="17F58B21"/>
    <w:rsid w:val="1811B53E"/>
    <w:rsid w:val="1813E620"/>
    <w:rsid w:val="1828BEE4"/>
    <w:rsid w:val="18310CB9"/>
    <w:rsid w:val="1834418A"/>
    <w:rsid w:val="185D8B7F"/>
    <w:rsid w:val="187A5A9B"/>
    <w:rsid w:val="1885706B"/>
    <w:rsid w:val="189924CB"/>
    <w:rsid w:val="189A08F7"/>
    <w:rsid w:val="189B87E8"/>
    <w:rsid w:val="189C8711"/>
    <w:rsid w:val="189CA822"/>
    <w:rsid w:val="18AEAB39"/>
    <w:rsid w:val="18BBEC5F"/>
    <w:rsid w:val="18C80DA7"/>
    <w:rsid w:val="18CE41E4"/>
    <w:rsid w:val="18DD3E32"/>
    <w:rsid w:val="18F58939"/>
    <w:rsid w:val="18F78D26"/>
    <w:rsid w:val="190DEA81"/>
    <w:rsid w:val="191A6F78"/>
    <w:rsid w:val="19297C71"/>
    <w:rsid w:val="192BCC06"/>
    <w:rsid w:val="1947A521"/>
    <w:rsid w:val="194C106E"/>
    <w:rsid w:val="1951BEF4"/>
    <w:rsid w:val="195371AE"/>
    <w:rsid w:val="19859ABA"/>
    <w:rsid w:val="1985C755"/>
    <w:rsid w:val="1995C955"/>
    <w:rsid w:val="19CC87B7"/>
    <w:rsid w:val="19DD45B8"/>
    <w:rsid w:val="19FCC9D2"/>
    <w:rsid w:val="1A0405FC"/>
    <w:rsid w:val="1A0A7652"/>
    <w:rsid w:val="1A1E93DB"/>
    <w:rsid w:val="1A1FB1E9"/>
    <w:rsid w:val="1A21790B"/>
    <w:rsid w:val="1A2BDF80"/>
    <w:rsid w:val="1A48A51C"/>
    <w:rsid w:val="1A78FDE1"/>
    <w:rsid w:val="1A8FC1F4"/>
    <w:rsid w:val="1A920C21"/>
    <w:rsid w:val="1A9EEF8E"/>
    <w:rsid w:val="1AEBC1F7"/>
    <w:rsid w:val="1AEFE9C5"/>
    <w:rsid w:val="1AFE9DB9"/>
    <w:rsid w:val="1B0E98E4"/>
    <w:rsid w:val="1B160259"/>
    <w:rsid w:val="1B19BD6C"/>
    <w:rsid w:val="1B273264"/>
    <w:rsid w:val="1B3E129B"/>
    <w:rsid w:val="1B43587B"/>
    <w:rsid w:val="1B48F39E"/>
    <w:rsid w:val="1B4F7047"/>
    <w:rsid w:val="1B5ED6B3"/>
    <w:rsid w:val="1B9BBC4C"/>
    <w:rsid w:val="1B9EFC1A"/>
    <w:rsid w:val="1BB6D0B9"/>
    <w:rsid w:val="1BBF2174"/>
    <w:rsid w:val="1BE63377"/>
    <w:rsid w:val="1BEE715B"/>
    <w:rsid w:val="1BF3D362"/>
    <w:rsid w:val="1C019A80"/>
    <w:rsid w:val="1C094A39"/>
    <w:rsid w:val="1C0B4F27"/>
    <w:rsid w:val="1C0EEB03"/>
    <w:rsid w:val="1C2A2ADA"/>
    <w:rsid w:val="1C49DCA4"/>
    <w:rsid w:val="1C4BE3D9"/>
    <w:rsid w:val="1C4E02AB"/>
    <w:rsid w:val="1C562060"/>
    <w:rsid w:val="1C662D85"/>
    <w:rsid w:val="1C6A236F"/>
    <w:rsid w:val="1C7B4F94"/>
    <w:rsid w:val="1C841FE9"/>
    <w:rsid w:val="1C84CC1F"/>
    <w:rsid w:val="1CA0A4F0"/>
    <w:rsid w:val="1CA9DE95"/>
    <w:rsid w:val="1CAB156C"/>
    <w:rsid w:val="1CCE83D5"/>
    <w:rsid w:val="1D0F5FD7"/>
    <w:rsid w:val="1D1EA626"/>
    <w:rsid w:val="1D2CE64D"/>
    <w:rsid w:val="1D3E940F"/>
    <w:rsid w:val="1D4390B3"/>
    <w:rsid w:val="1D4D8F14"/>
    <w:rsid w:val="1D780DBA"/>
    <w:rsid w:val="1D9938B8"/>
    <w:rsid w:val="1DB9242D"/>
    <w:rsid w:val="1DC90B0D"/>
    <w:rsid w:val="1DE74F0B"/>
    <w:rsid w:val="1DF89DC8"/>
    <w:rsid w:val="1DFD072E"/>
    <w:rsid w:val="1E14A470"/>
    <w:rsid w:val="1E4585A0"/>
    <w:rsid w:val="1E52705D"/>
    <w:rsid w:val="1E5A62A1"/>
    <w:rsid w:val="1E6CD8FC"/>
    <w:rsid w:val="1E856103"/>
    <w:rsid w:val="1E910F7B"/>
    <w:rsid w:val="1EA97717"/>
    <w:rsid w:val="1EAC71E7"/>
    <w:rsid w:val="1EB8A759"/>
    <w:rsid w:val="1EC8175B"/>
    <w:rsid w:val="1F02E41A"/>
    <w:rsid w:val="1F24D950"/>
    <w:rsid w:val="1F332389"/>
    <w:rsid w:val="1F57872B"/>
    <w:rsid w:val="1F689364"/>
    <w:rsid w:val="1F6AAA67"/>
    <w:rsid w:val="1F6FF58B"/>
    <w:rsid w:val="1F7FD976"/>
    <w:rsid w:val="1F8490BE"/>
    <w:rsid w:val="1F8AEC4D"/>
    <w:rsid w:val="1F8B6C90"/>
    <w:rsid w:val="1F8D2C2F"/>
    <w:rsid w:val="1F90F564"/>
    <w:rsid w:val="1F98AAF6"/>
    <w:rsid w:val="1FB08FF7"/>
    <w:rsid w:val="1FB8D5C2"/>
    <w:rsid w:val="1FC0B905"/>
    <w:rsid w:val="1FD53146"/>
    <w:rsid w:val="1FDFAFE7"/>
    <w:rsid w:val="1FEE5796"/>
    <w:rsid w:val="1FF6DD4E"/>
    <w:rsid w:val="200C7549"/>
    <w:rsid w:val="2013E51A"/>
    <w:rsid w:val="20278671"/>
    <w:rsid w:val="20398DC9"/>
    <w:rsid w:val="203CCBE5"/>
    <w:rsid w:val="203D6136"/>
    <w:rsid w:val="20437CE7"/>
    <w:rsid w:val="20461C77"/>
    <w:rsid w:val="205F3369"/>
    <w:rsid w:val="2063E66A"/>
    <w:rsid w:val="207C8C94"/>
    <w:rsid w:val="2087B630"/>
    <w:rsid w:val="208EB467"/>
    <w:rsid w:val="20B389C4"/>
    <w:rsid w:val="20BDA625"/>
    <w:rsid w:val="20C3E6DB"/>
    <w:rsid w:val="20DE2C38"/>
    <w:rsid w:val="20F5AEA1"/>
    <w:rsid w:val="21242BA3"/>
    <w:rsid w:val="21541FF7"/>
    <w:rsid w:val="21555FAF"/>
    <w:rsid w:val="215FD9CC"/>
    <w:rsid w:val="21A18742"/>
    <w:rsid w:val="21A8ECDA"/>
    <w:rsid w:val="21AA4D4F"/>
    <w:rsid w:val="21AA7F31"/>
    <w:rsid w:val="21C06F25"/>
    <w:rsid w:val="21D23518"/>
    <w:rsid w:val="21D3F0AA"/>
    <w:rsid w:val="21F148EC"/>
    <w:rsid w:val="22019ECA"/>
    <w:rsid w:val="22022631"/>
    <w:rsid w:val="22068E48"/>
    <w:rsid w:val="22121EC9"/>
    <w:rsid w:val="2222D72E"/>
    <w:rsid w:val="223E9604"/>
    <w:rsid w:val="2247CC6A"/>
    <w:rsid w:val="224C326A"/>
    <w:rsid w:val="224EB9F6"/>
    <w:rsid w:val="2274402C"/>
    <w:rsid w:val="228856A5"/>
    <w:rsid w:val="22978CCB"/>
    <w:rsid w:val="22B42291"/>
    <w:rsid w:val="22C695A8"/>
    <w:rsid w:val="22E5DA6D"/>
    <w:rsid w:val="23029F31"/>
    <w:rsid w:val="2308D975"/>
    <w:rsid w:val="23319ECD"/>
    <w:rsid w:val="237775A9"/>
    <w:rsid w:val="238EE09C"/>
    <w:rsid w:val="23B76D55"/>
    <w:rsid w:val="23BBE69F"/>
    <w:rsid w:val="23CDF9E8"/>
    <w:rsid w:val="23E55602"/>
    <w:rsid w:val="23EAE589"/>
    <w:rsid w:val="23F92076"/>
    <w:rsid w:val="240A1340"/>
    <w:rsid w:val="240FB833"/>
    <w:rsid w:val="244FB56A"/>
    <w:rsid w:val="2452FEFF"/>
    <w:rsid w:val="245B97C6"/>
    <w:rsid w:val="245F383A"/>
    <w:rsid w:val="2488E9D6"/>
    <w:rsid w:val="249A3DA2"/>
    <w:rsid w:val="249BD554"/>
    <w:rsid w:val="24A3EAE3"/>
    <w:rsid w:val="24AD849E"/>
    <w:rsid w:val="24E7A1D7"/>
    <w:rsid w:val="250BC901"/>
    <w:rsid w:val="250F34CC"/>
    <w:rsid w:val="2536A7E5"/>
    <w:rsid w:val="254F3AA9"/>
    <w:rsid w:val="2552EC63"/>
    <w:rsid w:val="2556FCEC"/>
    <w:rsid w:val="25633A1F"/>
    <w:rsid w:val="257BE385"/>
    <w:rsid w:val="258F2F84"/>
    <w:rsid w:val="25B6682A"/>
    <w:rsid w:val="25C57FD2"/>
    <w:rsid w:val="2600E425"/>
    <w:rsid w:val="260B9A58"/>
    <w:rsid w:val="26343FC8"/>
    <w:rsid w:val="265D5B4B"/>
    <w:rsid w:val="2683C1BF"/>
    <w:rsid w:val="2684C551"/>
    <w:rsid w:val="26870B40"/>
    <w:rsid w:val="26CAA55A"/>
    <w:rsid w:val="26D47651"/>
    <w:rsid w:val="26D4B1DA"/>
    <w:rsid w:val="26DD7181"/>
    <w:rsid w:val="26E60400"/>
    <w:rsid w:val="26E86269"/>
    <w:rsid w:val="26EEB0F5"/>
    <w:rsid w:val="273D85F6"/>
    <w:rsid w:val="273FA337"/>
    <w:rsid w:val="27464494"/>
    <w:rsid w:val="27487E88"/>
    <w:rsid w:val="275483FD"/>
    <w:rsid w:val="27561FB9"/>
    <w:rsid w:val="27725D3A"/>
    <w:rsid w:val="277F30D2"/>
    <w:rsid w:val="278491D4"/>
    <w:rsid w:val="27A3FCDE"/>
    <w:rsid w:val="27AB6972"/>
    <w:rsid w:val="27AC9514"/>
    <w:rsid w:val="27CDCB58"/>
    <w:rsid w:val="27DB2ACA"/>
    <w:rsid w:val="2845FFA1"/>
    <w:rsid w:val="28866613"/>
    <w:rsid w:val="288955FB"/>
    <w:rsid w:val="28953C2E"/>
    <w:rsid w:val="28A395F6"/>
    <w:rsid w:val="28B2CCAB"/>
    <w:rsid w:val="28B31CDE"/>
    <w:rsid w:val="28BAC29E"/>
    <w:rsid w:val="28CEE8DD"/>
    <w:rsid w:val="28F3276E"/>
    <w:rsid w:val="2910B599"/>
    <w:rsid w:val="2914CC2C"/>
    <w:rsid w:val="2916EE51"/>
    <w:rsid w:val="2918E6F6"/>
    <w:rsid w:val="29678CF4"/>
    <w:rsid w:val="29913DDF"/>
    <w:rsid w:val="2995B9C0"/>
    <w:rsid w:val="299AEAC3"/>
    <w:rsid w:val="29BE67BB"/>
    <w:rsid w:val="2A027AB3"/>
    <w:rsid w:val="2A3A950C"/>
    <w:rsid w:val="2A424250"/>
    <w:rsid w:val="2A7CD6AB"/>
    <w:rsid w:val="2A7E895B"/>
    <w:rsid w:val="2A81A9CC"/>
    <w:rsid w:val="2A928A6E"/>
    <w:rsid w:val="2AB8ECB5"/>
    <w:rsid w:val="2AC254F7"/>
    <w:rsid w:val="2ACCF759"/>
    <w:rsid w:val="2ADE2C2F"/>
    <w:rsid w:val="2B2044CA"/>
    <w:rsid w:val="2B22269B"/>
    <w:rsid w:val="2B2F3670"/>
    <w:rsid w:val="2B31DA49"/>
    <w:rsid w:val="2B39BAB3"/>
    <w:rsid w:val="2B5252D2"/>
    <w:rsid w:val="2B73CD3C"/>
    <w:rsid w:val="2B782587"/>
    <w:rsid w:val="2B82B092"/>
    <w:rsid w:val="2B93B03B"/>
    <w:rsid w:val="2B9F08FA"/>
    <w:rsid w:val="2BA59763"/>
    <w:rsid w:val="2BAB4E83"/>
    <w:rsid w:val="2BAC1D71"/>
    <w:rsid w:val="2BDE1A11"/>
    <w:rsid w:val="2BE45A03"/>
    <w:rsid w:val="2BED6546"/>
    <w:rsid w:val="2BFE8D30"/>
    <w:rsid w:val="2C142A52"/>
    <w:rsid w:val="2C451E02"/>
    <w:rsid w:val="2C462F23"/>
    <w:rsid w:val="2C61C203"/>
    <w:rsid w:val="2C632BE5"/>
    <w:rsid w:val="2C83D51B"/>
    <w:rsid w:val="2C9635FC"/>
    <w:rsid w:val="2CA81818"/>
    <w:rsid w:val="2CB5F1FA"/>
    <w:rsid w:val="2CCE2340"/>
    <w:rsid w:val="2CDB73B2"/>
    <w:rsid w:val="2CE8AA93"/>
    <w:rsid w:val="2CFC7440"/>
    <w:rsid w:val="2D0700A4"/>
    <w:rsid w:val="2D0DB334"/>
    <w:rsid w:val="2D30E12D"/>
    <w:rsid w:val="2D365CD8"/>
    <w:rsid w:val="2D44AA2C"/>
    <w:rsid w:val="2D5CCEAE"/>
    <w:rsid w:val="2D66BB7F"/>
    <w:rsid w:val="2D9680F4"/>
    <w:rsid w:val="2DB6DCF3"/>
    <w:rsid w:val="2DB8BB3D"/>
    <w:rsid w:val="2DBBACCD"/>
    <w:rsid w:val="2DC2E587"/>
    <w:rsid w:val="2DF0A28F"/>
    <w:rsid w:val="2E01EE7A"/>
    <w:rsid w:val="2E595725"/>
    <w:rsid w:val="2E617DAF"/>
    <w:rsid w:val="2E70EAB1"/>
    <w:rsid w:val="2EA66C64"/>
    <w:rsid w:val="2EDDF1DD"/>
    <w:rsid w:val="2EE04DA3"/>
    <w:rsid w:val="2EE6620F"/>
    <w:rsid w:val="2F055817"/>
    <w:rsid w:val="2F38F777"/>
    <w:rsid w:val="2F419A4F"/>
    <w:rsid w:val="2F4BCB14"/>
    <w:rsid w:val="2F55E530"/>
    <w:rsid w:val="2F59D093"/>
    <w:rsid w:val="2F731DFB"/>
    <w:rsid w:val="2F886D6C"/>
    <w:rsid w:val="2F9F1CA3"/>
    <w:rsid w:val="2FB7C62D"/>
    <w:rsid w:val="2FCEA918"/>
    <w:rsid w:val="2FCF3684"/>
    <w:rsid w:val="2FE28AC8"/>
    <w:rsid w:val="2FF199AF"/>
    <w:rsid w:val="2FF7577F"/>
    <w:rsid w:val="3001AFC3"/>
    <w:rsid w:val="30171CE4"/>
    <w:rsid w:val="30312D59"/>
    <w:rsid w:val="303219BA"/>
    <w:rsid w:val="305122FD"/>
    <w:rsid w:val="308194EC"/>
    <w:rsid w:val="30AAF0BE"/>
    <w:rsid w:val="30AB3E75"/>
    <w:rsid w:val="30B2A52C"/>
    <w:rsid w:val="30C8CA0B"/>
    <w:rsid w:val="30CED2A4"/>
    <w:rsid w:val="30D3DA1B"/>
    <w:rsid w:val="30E52E74"/>
    <w:rsid w:val="30EAE213"/>
    <w:rsid w:val="3107181F"/>
    <w:rsid w:val="310E19FB"/>
    <w:rsid w:val="31157C42"/>
    <w:rsid w:val="311CB3B4"/>
    <w:rsid w:val="312B8391"/>
    <w:rsid w:val="31387809"/>
    <w:rsid w:val="313AEFE9"/>
    <w:rsid w:val="313D5BDE"/>
    <w:rsid w:val="31548834"/>
    <w:rsid w:val="315FEACD"/>
    <w:rsid w:val="316CFAD8"/>
    <w:rsid w:val="31854BA0"/>
    <w:rsid w:val="31C4C54A"/>
    <w:rsid w:val="31C66B16"/>
    <w:rsid w:val="31D80267"/>
    <w:rsid w:val="31EB46F6"/>
    <w:rsid w:val="31EB6AE3"/>
    <w:rsid w:val="31ECF612"/>
    <w:rsid w:val="31F1C573"/>
    <w:rsid w:val="3225DFA8"/>
    <w:rsid w:val="324A1EBE"/>
    <w:rsid w:val="32669F47"/>
    <w:rsid w:val="3280A4FA"/>
    <w:rsid w:val="32A4C552"/>
    <w:rsid w:val="32BD1550"/>
    <w:rsid w:val="32C11F74"/>
    <w:rsid w:val="32C655D0"/>
    <w:rsid w:val="32D84BDF"/>
    <w:rsid w:val="32ECC53F"/>
    <w:rsid w:val="3318B31A"/>
    <w:rsid w:val="335B49B1"/>
    <w:rsid w:val="335E7F89"/>
    <w:rsid w:val="338917BB"/>
    <w:rsid w:val="339DA3C7"/>
    <w:rsid w:val="33BF37E5"/>
    <w:rsid w:val="33CCF08B"/>
    <w:rsid w:val="33CD39FA"/>
    <w:rsid w:val="33D810B2"/>
    <w:rsid w:val="33DEF548"/>
    <w:rsid w:val="33E96D07"/>
    <w:rsid w:val="33EF9699"/>
    <w:rsid w:val="34223556"/>
    <w:rsid w:val="3483991D"/>
    <w:rsid w:val="3484AA83"/>
    <w:rsid w:val="348C6307"/>
    <w:rsid w:val="349E81EB"/>
    <w:rsid w:val="34B21AE2"/>
    <w:rsid w:val="34B6BB7F"/>
    <w:rsid w:val="34B9BAED"/>
    <w:rsid w:val="34C1D526"/>
    <w:rsid w:val="34C35C8A"/>
    <w:rsid w:val="34C8EA29"/>
    <w:rsid w:val="34CD9516"/>
    <w:rsid w:val="34CDFF87"/>
    <w:rsid w:val="34E0F412"/>
    <w:rsid w:val="34F6AFE9"/>
    <w:rsid w:val="34FC7A04"/>
    <w:rsid w:val="34FD286D"/>
    <w:rsid w:val="35042BF6"/>
    <w:rsid w:val="35249FDD"/>
    <w:rsid w:val="3527F015"/>
    <w:rsid w:val="3527F16B"/>
    <w:rsid w:val="352E77BA"/>
    <w:rsid w:val="35429C93"/>
    <w:rsid w:val="355C22BA"/>
    <w:rsid w:val="355D5FAC"/>
    <w:rsid w:val="359D3B6F"/>
    <w:rsid w:val="359FB0AF"/>
    <w:rsid w:val="35AB7B6A"/>
    <w:rsid w:val="35F48E56"/>
    <w:rsid w:val="360B64ED"/>
    <w:rsid w:val="36349053"/>
    <w:rsid w:val="3666B302"/>
    <w:rsid w:val="36825BC5"/>
    <w:rsid w:val="36857CCA"/>
    <w:rsid w:val="36901618"/>
    <w:rsid w:val="3694414B"/>
    <w:rsid w:val="36A48F72"/>
    <w:rsid w:val="36A64DDA"/>
    <w:rsid w:val="36B48081"/>
    <w:rsid w:val="36B60E3B"/>
    <w:rsid w:val="36B8874C"/>
    <w:rsid w:val="36D8AAF6"/>
    <w:rsid w:val="36DB899C"/>
    <w:rsid w:val="36E7D446"/>
    <w:rsid w:val="371B440D"/>
    <w:rsid w:val="374BD143"/>
    <w:rsid w:val="3763285E"/>
    <w:rsid w:val="3766A5E3"/>
    <w:rsid w:val="37896EBD"/>
    <w:rsid w:val="378AB76D"/>
    <w:rsid w:val="37AA5C4F"/>
    <w:rsid w:val="37AF55CC"/>
    <w:rsid w:val="37CC5D65"/>
    <w:rsid w:val="37CD68AA"/>
    <w:rsid w:val="37F65FDB"/>
    <w:rsid w:val="380648C0"/>
    <w:rsid w:val="381A8413"/>
    <w:rsid w:val="3827A604"/>
    <w:rsid w:val="383172D1"/>
    <w:rsid w:val="384E9BAE"/>
    <w:rsid w:val="3880D5F3"/>
    <w:rsid w:val="3881076B"/>
    <w:rsid w:val="38A023B6"/>
    <w:rsid w:val="38AF0A1F"/>
    <w:rsid w:val="38C54538"/>
    <w:rsid w:val="38D301B7"/>
    <w:rsid w:val="38E3A1D4"/>
    <w:rsid w:val="38E6F7C0"/>
    <w:rsid w:val="390FD614"/>
    <w:rsid w:val="3918635C"/>
    <w:rsid w:val="391BADFB"/>
    <w:rsid w:val="39283081"/>
    <w:rsid w:val="394354C1"/>
    <w:rsid w:val="3947EFA3"/>
    <w:rsid w:val="397FAB77"/>
    <w:rsid w:val="3980A676"/>
    <w:rsid w:val="398AC917"/>
    <w:rsid w:val="399328FE"/>
    <w:rsid w:val="39BD102D"/>
    <w:rsid w:val="39E0B2B3"/>
    <w:rsid w:val="39E2EF7F"/>
    <w:rsid w:val="39E8D0F8"/>
    <w:rsid w:val="3A0AC918"/>
    <w:rsid w:val="3A15E7AA"/>
    <w:rsid w:val="3A1D97B2"/>
    <w:rsid w:val="3A4F789C"/>
    <w:rsid w:val="3A568BAB"/>
    <w:rsid w:val="3A6016A7"/>
    <w:rsid w:val="3A6FEF89"/>
    <w:rsid w:val="3A811765"/>
    <w:rsid w:val="3A8251EC"/>
    <w:rsid w:val="3A849547"/>
    <w:rsid w:val="3A9B51A8"/>
    <w:rsid w:val="3ACD7CEF"/>
    <w:rsid w:val="3AE35E4C"/>
    <w:rsid w:val="3AF928CB"/>
    <w:rsid w:val="3B00D2F2"/>
    <w:rsid w:val="3B0E39E2"/>
    <w:rsid w:val="3B100C73"/>
    <w:rsid w:val="3B1080BA"/>
    <w:rsid w:val="3B1880D4"/>
    <w:rsid w:val="3B4A8C9F"/>
    <w:rsid w:val="3B4AFD1B"/>
    <w:rsid w:val="3B4DC408"/>
    <w:rsid w:val="3B5B54C9"/>
    <w:rsid w:val="3B5C6312"/>
    <w:rsid w:val="3B5EC3F4"/>
    <w:rsid w:val="3B6D7DDC"/>
    <w:rsid w:val="3B8ACB4C"/>
    <w:rsid w:val="3BABCE30"/>
    <w:rsid w:val="3BDC1CFF"/>
    <w:rsid w:val="3C36DE61"/>
    <w:rsid w:val="3C3CADC3"/>
    <w:rsid w:val="3C6E5232"/>
    <w:rsid w:val="3C6ED76E"/>
    <w:rsid w:val="3C897615"/>
    <w:rsid w:val="3C997B13"/>
    <w:rsid w:val="3CAAEFE0"/>
    <w:rsid w:val="3CB3875D"/>
    <w:rsid w:val="3CBF0604"/>
    <w:rsid w:val="3CC182B7"/>
    <w:rsid w:val="3CC55309"/>
    <w:rsid w:val="3CD460B1"/>
    <w:rsid w:val="3CDF0831"/>
    <w:rsid w:val="3CF686C2"/>
    <w:rsid w:val="3D1456FB"/>
    <w:rsid w:val="3D2A4CDE"/>
    <w:rsid w:val="3D6425D6"/>
    <w:rsid w:val="3D669272"/>
    <w:rsid w:val="3D66B49E"/>
    <w:rsid w:val="3D8884B2"/>
    <w:rsid w:val="3D937B67"/>
    <w:rsid w:val="3D9C1BE4"/>
    <w:rsid w:val="3DB33FB5"/>
    <w:rsid w:val="3DB62B7E"/>
    <w:rsid w:val="3DB7B222"/>
    <w:rsid w:val="3DB99D29"/>
    <w:rsid w:val="3DEADBA5"/>
    <w:rsid w:val="3DF7FCA4"/>
    <w:rsid w:val="3DFF52B9"/>
    <w:rsid w:val="3E0D5D6F"/>
    <w:rsid w:val="3E25950F"/>
    <w:rsid w:val="3E794BF6"/>
    <w:rsid w:val="3E79BB4C"/>
    <w:rsid w:val="3E7E4134"/>
    <w:rsid w:val="3EA8FF16"/>
    <w:rsid w:val="3EC1B5BD"/>
    <w:rsid w:val="3EC3FEA7"/>
    <w:rsid w:val="3EC48054"/>
    <w:rsid w:val="3F106961"/>
    <w:rsid w:val="3F18EBD8"/>
    <w:rsid w:val="3F1C68CD"/>
    <w:rsid w:val="3F228795"/>
    <w:rsid w:val="3F2C1E33"/>
    <w:rsid w:val="3F3957D4"/>
    <w:rsid w:val="3F44B157"/>
    <w:rsid w:val="3F49D344"/>
    <w:rsid w:val="3F579DED"/>
    <w:rsid w:val="3F713A4F"/>
    <w:rsid w:val="3F7E1E4B"/>
    <w:rsid w:val="3F7FD0B4"/>
    <w:rsid w:val="3F876850"/>
    <w:rsid w:val="3FA32A30"/>
    <w:rsid w:val="3FA528DB"/>
    <w:rsid w:val="3FB181C7"/>
    <w:rsid w:val="3FC5209E"/>
    <w:rsid w:val="3FC7AB80"/>
    <w:rsid w:val="3FCC63AF"/>
    <w:rsid w:val="3FEA8D09"/>
    <w:rsid w:val="3FF0ED82"/>
    <w:rsid w:val="3FF27243"/>
    <w:rsid w:val="4006F507"/>
    <w:rsid w:val="40258A1B"/>
    <w:rsid w:val="40366B1D"/>
    <w:rsid w:val="4053220D"/>
    <w:rsid w:val="40537949"/>
    <w:rsid w:val="4061D492"/>
    <w:rsid w:val="4074CDAC"/>
    <w:rsid w:val="40768D05"/>
    <w:rsid w:val="40799D8F"/>
    <w:rsid w:val="407DD54B"/>
    <w:rsid w:val="409868F8"/>
    <w:rsid w:val="409D4468"/>
    <w:rsid w:val="40CD7DA7"/>
    <w:rsid w:val="40DCDDEA"/>
    <w:rsid w:val="40FB8418"/>
    <w:rsid w:val="40FE843E"/>
    <w:rsid w:val="4101ACF7"/>
    <w:rsid w:val="4106C6DB"/>
    <w:rsid w:val="4135B8AF"/>
    <w:rsid w:val="414E18AC"/>
    <w:rsid w:val="4150A3AF"/>
    <w:rsid w:val="41602806"/>
    <w:rsid w:val="416C5881"/>
    <w:rsid w:val="41782E2D"/>
    <w:rsid w:val="4179B361"/>
    <w:rsid w:val="418233EA"/>
    <w:rsid w:val="4185C072"/>
    <w:rsid w:val="418E82FE"/>
    <w:rsid w:val="41BC84EA"/>
    <w:rsid w:val="41D7B78C"/>
    <w:rsid w:val="41E1C52A"/>
    <w:rsid w:val="41EB2A44"/>
    <w:rsid w:val="41FFD197"/>
    <w:rsid w:val="42177823"/>
    <w:rsid w:val="422E9D8D"/>
    <w:rsid w:val="42397774"/>
    <w:rsid w:val="423E862C"/>
    <w:rsid w:val="424D3ECC"/>
    <w:rsid w:val="427BA040"/>
    <w:rsid w:val="4292EE91"/>
    <w:rsid w:val="42AA12EA"/>
    <w:rsid w:val="42B10241"/>
    <w:rsid w:val="42B55A26"/>
    <w:rsid w:val="42BED815"/>
    <w:rsid w:val="42BF8147"/>
    <w:rsid w:val="42C8CDC8"/>
    <w:rsid w:val="42D97F27"/>
    <w:rsid w:val="42E4928B"/>
    <w:rsid w:val="42F9F8A3"/>
    <w:rsid w:val="42FC7EE5"/>
    <w:rsid w:val="42FE032A"/>
    <w:rsid w:val="4300B6AE"/>
    <w:rsid w:val="43234061"/>
    <w:rsid w:val="435AC03D"/>
    <w:rsid w:val="43644822"/>
    <w:rsid w:val="43668DA8"/>
    <w:rsid w:val="437100C6"/>
    <w:rsid w:val="437588C0"/>
    <w:rsid w:val="43AD3F1C"/>
    <w:rsid w:val="43B424BA"/>
    <w:rsid w:val="43B4D488"/>
    <w:rsid w:val="43BC6344"/>
    <w:rsid w:val="440FC44E"/>
    <w:rsid w:val="441A9227"/>
    <w:rsid w:val="441D8BBB"/>
    <w:rsid w:val="4444199F"/>
    <w:rsid w:val="444621C1"/>
    <w:rsid w:val="445A622A"/>
    <w:rsid w:val="44639C52"/>
    <w:rsid w:val="446C10CE"/>
    <w:rsid w:val="446CC74D"/>
    <w:rsid w:val="446F912A"/>
    <w:rsid w:val="44850764"/>
    <w:rsid w:val="448AE5DE"/>
    <w:rsid w:val="4495A723"/>
    <w:rsid w:val="44A258B4"/>
    <w:rsid w:val="44D8A420"/>
    <w:rsid w:val="44E47328"/>
    <w:rsid w:val="452EB23C"/>
    <w:rsid w:val="4533780B"/>
    <w:rsid w:val="453A078A"/>
    <w:rsid w:val="4546A4A8"/>
    <w:rsid w:val="4553A22A"/>
    <w:rsid w:val="45691455"/>
    <w:rsid w:val="45791798"/>
    <w:rsid w:val="4584BE23"/>
    <w:rsid w:val="459303C1"/>
    <w:rsid w:val="45A34858"/>
    <w:rsid w:val="45A44569"/>
    <w:rsid w:val="45A72B2D"/>
    <w:rsid w:val="45C221EF"/>
    <w:rsid w:val="45CBA20F"/>
    <w:rsid w:val="45D18754"/>
    <w:rsid w:val="45ED01BB"/>
    <w:rsid w:val="46142275"/>
    <w:rsid w:val="461DD62C"/>
    <w:rsid w:val="462896CF"/>
    <w:rsid w:val="468F76A9"/>
    <w:rsid w:val="469BE093"/>
    <w:rsid w:val="46ABCAF8"/>
    <w:rsid w:val="46E82D9F"/>
    <w:rsid w:val="46EAB0A2"/>
    <w:rsid w:val="46F43D3B"/>
    <w:rsid w:val="470195CF"/>
    <w:rsid w:val="47107765"/>
    <w:rsid w:val="47162FD3"/>
    <w:rsid w:val="471ECA2D"/>
    <w:rsid w:val="472C71D8"/>
    <w:rsid w:val="47637153"/>
    <w:rsid w:val="477E6D5D"/>
    <w:rsid w:val="479E9C23"/>
    <w:rsid w:val="47A19DA4"/>
    <w:rsid w:val="47B61831"/>
    <w:rsid w:val="47BFE7DD"/>
    <w:rsid w:val="47C06B18"/>
    <w:rsid w:val="47D022A2"/>
    <w:rsid w:val="47E7380A"/>
    <w:rsid w:val="47F2CCC6"/>
    <w:rsid w:val="47F85D48"/>
    <w:rsid w:val="47F9B81D"/>
    <w:rsid w:val="481A44E5"/>
    <w:rsid w:val="48497857"/>
    <w:rsid w:val="485BBEE7"/>
    <w:rsid w:val="486DADD5"/>
    <w:rsid w:val="48723CB8"/>
    <w:rsid w:val="48775756"/>
    <w:rsid w:val="48876F6E"/>
    <w:rsid w:val="48A47F8D"/>
    <w:rsid w:val="48A99463"/>
    <w:rsid w:val="48B63E04"/>
    <w:rsid w:val="48BB53C5"/>
    <w:rsid w:val="48CB3B8D"/>
    <w:rsid w:val="48CFF592"/>
    <w:rsid w:val="48F33AB0"/>
    <w:rsid w:val="493AC4A2"/>
    <w:rsid w:val="4942C85A"/>
    <w:rsid w:val="494E06D1"/>
    <w:rsid w:val="494E10E9"/>
    <w:rsid w:val="494E7DA0"/>
    <w:rsid w:val="4959AF16"/>
    <w:rsid w:val="495AC380"/>
    <w:rsid w:val="496126C8"/>
    <w:rsid w:val="49673CD1"/>
    <w:rsid w:val="49746552"/>
    <w:rsid w:val="498497ED"/>
    <w:rsid w:val="499D0959"/>
    <w:rsid w:val="49A7CC67"/>
    <w:rsid w:val="49B902DB"/>
    <w:rsid w:val="49C260F2"/>
    <w:rsid w:val="49C51733"/>
    <w:rsid w:val="49E372FC"/>
    <w:rsid w:val="4A28A87F"/>
    <w:rsid w:val="4A3CB229"/>
    <w:rsid w:val="4A4207EB"/>
    <w:rsid w:val="4A4A9B03"/>
    <w:rsid w:val="4A5342F8"/>
    <w:rsid w:val="4A5A9237"/>
    <w:rsid w:val="4A66C7EE"/>
    <w:rsid w:val="4A782CF5"/>
    <w:rsid w:val="4A84D77E"/>
    <w:rsid w:val="4AA31A13"/>
    <w:rsid w:val="4AC7261F"/>
    <w:rsid w:val="4ADC5467"/>
    <w:rsid w:val="4ADE2732"/>
    <w:rsid w:val="4AFFD98D"/>
    <w:rsid w:val="4B2AE6C5"/>
    <w:rsid w:val="4B3B3AEC"/>
    <w:rsid w:val="4B46E13D"/>
    <w:rsid w:val="4B550ED2"/>
    <w:rsid w:val="4B61DDFD"/>
    <w:rsid w:val="4B651683"/>
    <w:rsid w:val="4B7B9850"/>
    <w:rsid w:val="4B7E17FD"/>
    <w:rsid w:val="4B8A2637"/>
    <w:rsid w:val="4B95D762"/>
    <w:rsid w:val="4BA16D87"/>
    <w:rsid w:val="4BB1E88A"/>
    <w:rsid w:val="4BB2F4BF"/>
    <w:rsid w:val="4BCA1CA8"/>
    <w:rsid w:val="4BD16238"/>
    <w:rsid w:val="4BDDE660"/>
    <w:rsid w:val="4BE53E51"/>
    <w:rsid w:val="4BE8C1D2"/>
    <w:rsid w:val="4BF0CC49"/>
    <w:rsid w:val="4BF4F899"/>
    <w:rsid w:val="4BFAD491"/>
    <w:rsid w:val="4C01B87A"/>
    <w:rsid w:val="4C024F3B"/>
    <w:rsid w:val="4C1BD44F"/>
    <w:rsid w:val="4C1E1EBF"/>
    <w:rsid w:val="4C4293DC"/>
    <w:rsid w:val="4C64FEF4"/>
    <w:rsid w:val="4C6F2CF1"/>
    <w:rsid w:val="4C761273"/>
    <w:rsid w:val="4C854D16"/>
    <w:rsid w:val="4C896214"/>
    <w:rsid w:val="4CACF778"/>
    <w:rsid w:val="4CC29788"/>
    <w:rsid w:val="4CE64A2C"/>
    <w:rsid w:val="4CECF0AE"/>
    <w:rsid w:val="4CEE6502"/>
    <w:rsid w:val="4CF63F1A"/>
    <w:rsid w:val="4CFCF256"/>
    <w:rsid w:val="4D07A9B8"/>
    <w:rsid w:val="4D0BD741"/>
    <w:rsid w:val="4D16AD24"/>
    <w:rsid w:val="4D2232D2"/>
    <w:rsid w:val="4D49F573"/>
    <w:rsid w:val="4D4C4A09"/>
    <w:rsid w:val="4D5978BA"/>
    <w:rsid w:val="4D5D29D2"/>
    <w:rsid w:val="4D67F6E5"/>
    <w:rsid w:val="4DAA3EF5"/>
    <w:rsid w:val="4DC6C1B3"/>
    <w:rsid w:val="4DC95038"/>
    <w:rsid w:val="4DCC8843"/>
    <w:rsid w:val="4DD3792B"/>
    <w:rsid w:val="4DE6ED94"/>
    <w:rsid w:val="4DE8A299"/>
    <w:rsid w:val="4DEA1D20"/>
    <w:rsid w:val="4E30CB39"/>
    <w:rsid w:val="4E34EA29"/>
    <w:rsid w:val="4E4182EB"/>
    <w:rsid w:val="4E42CD7B"/>
    <w:rsid w:val="4E45F41A"/>
    <w:rsid w:val="4E7F1CBF"/>
    <w:rsid w:val="4EA5073D"/>
    <w:rsid w:val="4EBE7030"/>
    <w:rsid w:val="4ED4ABF4"/>
    <w:rsid w:val="4EE03ACA"/>
    <w:rsid w:val="4EE0B179"/>
    <w:rsid w:val="4EEAD491"/>
    <w:rsid w:val="4F072E58"/>
    <w:rsid w:val="4F18AE12"/>
    <w:rsid w:val="4F19929F"/>
    <w:rsid w:val="4F231890"/>
    <w:rsid w:val="4F56A026"/>
    <w:rsid w:val="4F5B7612"/>
    <w:rsid w:val="4F61FB85"/>
    <w:rsid w:val="4F690FE0"/>
    <w:rsid w:val="4F717949"/>
    <w:rsid w:val="4F7F1E97"/>
    <w:rsid w:val="4F8097B4"/>
    <w:rsid w:val="4FA0062C"/>
    <w:rsid w:val="4FA5DDB6"/>
    <w:rsid w:val="4FA936ED"/>
    <w:rsid w:val="4FAE7277"/>
    <w:rsid w:val="4FD0F247"/>
    <w:rsid w:val="4FDB822D"/>
    <w:rsid w:val="4FDD5F98"/>
    <w:rsid w:val="4FEEB7C9"/>
    <w:rsid w:val="50358B85"/>
    <w:rsid w:val="503B500E"/>
    <w:rsid w:val="503BBF69"/>
    <w:rsid w:val="503D2185"/>
    <w:rsid w:val="50436ED1"/>
    <w:rsid w:val="5048C79B"/>
    <w:rsid w:val="5056B1F4"/>
    <w:rsid w:val="505ADD7D"/>
    <w:rsid w:val="50604283"/>
    <w:rsid w:val="5063BD3A"/>
    <w:rsid w:val="5067C0AC"/>
    <w:rsid w:val="5074B1AA"/>
    <w:rsid w:val="508564DE"/>
    <w:rsid w:val="50896F8D"/>
    <w:rsid w:val="5095B7E0"/>
    <w:rsid w:val="50AA8A96"/>
    <w:rsid w:val="50ACDE8B"/>
    <w:rsid w:val="50BB8C1F"/>
    <w:rsid w:val="50EE7496"/>
    <w:rsid w:val="50F7D7E1"/>
    <w:rsid w:val="510B3FE1"/>
    <w:rsid w:val="5110B991"/>
    <w:rsid w:val="51130A91"/>
    <w:rsid w:val="511D5804"/>
    <w:rsid w:val="512CE2BD"/>
    <w:rsid w:val="5131DEB3"/>
    <w:rsid w:val="513EB793"/>
    <w:rsid w:val="5153086C"/>
    <w:rsid w:val="5163E0F9"/>
    <w:rsid w:val="516C08AF"/>
    <w:rsid w:val="517128F4"/>
    <w:rsid w:val="5175B27C"/>
    <w:rsid w:val="5191DB2C"/>
    <w:rsid w:val="51977C92"/>
    <w:rsid w:val="51A0AB74"/>
    <w:rsid w:val="51AAECC9"/>
    <w:rsid w:val="51BA067A"/>
    <w:rsid w:val="51DC5558"/>
    <w:rsid w:val="51E9DDFD"/>
    <w:rsid w:val="51EBB418"/>
    <w:rsid w:val="5208485E"/>
    <w:rsid w:val="522EA21E"/>
    <w:rsid w:val="526EA90A"/>
    <w:rsid w:val="52881075"/>
    <w:rsid w:val="528B827B"/>
    <w:rsid w:val="528C658E"/>
    <w:rsid w:val="529B6298"/>
    <w:rsid w:val="529EAE78"/>
    <w:rsid w:val="52B24D51"/>
    <w:rsid w:val="52BD587E"/>
    <w:rsid w:val="52E65F3D"/>
    <w:rsid w:val="534013F5"/>
    <w:rsid w:val="535C23CF"/>
    <w:rsid w:val="5379E767"/>
    <w:rsid w:val="538BC639"/>
    <w:rsid w:val="53923B86"/>
    <w:rsid w:val="53AFCC60"/>
    <w:rsid w:val="53C3D509"/>
    <w:rsid w:val="53CDA66A"/>
    <w:rsid w:val="53D76704"/>
    <w:rsid w:val="53D84E02"/>
    <w:rsid w:val="53E7834E"/>
    <w:rsid w:val="53EAEA22"/>
    <w:rsid w:val="53EE656E"/>
    <w:rsid w:val="5411FB8D"/>
    <w:rsid w:val="54182084"/>
    <w:rsid w:val="5436E839"/>
    <w:rsid w:val="544620A4"/>
    <w:rsid w:val="544CFCD4"/>
    <w:rsid w:val="544FEE76"/>
    <w:rsid w:val="545462FA"/>
    <w:rsid w:val="5463AB12"/>
    <w:rsid w:val="54650EED"/>
    <w:rsid w:val="5493FC89"/>
    <w:rsid w:val="54B8CB0A"/>
    <w:rsid w:val="54BCDFDD"/>
    <w:rsid w:val="54D04F80"/>
    <w:rsid w:val="54D61996"/>
    <w:rsid w:val="54D71193"/>
    <w:rsid w:val="54E15E65"/>
    <w:rsid w:val="54E83454"/>
    <w:rsid w:val="5521D1E2"/>
    <w:rsid w:val="5531942A"/>
    <w:rsid w:val="554B9096"/>
    <w:rsid w:val="55506A08"/>
    <w:rsid w:val="5576BD59"/>
    <w:rsid w:val="55945FFE"/>
    <w:rsid w:val="55EDD486"/>
    <w:rsid w:val="560481B9"/>
    <w:rsid w:val="5624FA4D"/>
    <w:rsid w:val="562BDD44"/>
    <w:rsid w:val="5648B0DD"/>
    <w:rsid w:val="56690739"/>
    <w:rsid w:val="56718932"/>
    <w:rsid w:val="56869486"/>
    <w:rsid w:val="568C1DEF"/>
    <w:rsid w:val="568D97B0"/>
    <w:rsid w:val="56BC0AFC"/>
    <w:rsid w:val="56CB9FC7"/>
    <w:rsid w:val="570AAD07"/>
    <w:rsid w:val="57186869"/>
    <w:rsid w:val="5718A608"/>
    <w:rsid w:val="571F4971"/>
    <w:rsid w:val="5727A657"/>
    <w:rsid w:val="5756416B"/>
    <w:rsid w:val="577F3F0E"/>
    <w:rsid w:val="577FC804"/>
    <w:rsid w:val="5787B622"/>
    <w:rsid w:val="578936CC"/>
    <w:rsid w:val="57C2BA93"/>
    <w:rsid w:val="57E42066"/>
    <w:rsid w:val="5818E0C2"/>
    <w:rsid w:val="58243ECE"/>
    <w:rsid w:val="5839D1E9"/>
    <w:rsid w:val="583AAE86"/>
    <w:rsid w:val="584B85F2"/>
    <w:rsid w:val="585F44F8"/>
    <w:rsid w:val="58802B78"/>
    <w:rsid w:val="58847B55"/>
    <w:rsid w:val="5895DCA8"/>
    <w:rsid w:val="58C6A432"/>
    <w:rsid w:val="58DC9F5B"/>
    <w:rsid w:val="58E9A548"/>
    <w:rsid w:val="590C0439"/>
    <w:rsid w:val="5917E7B2"/>
    <w:rsid w:val="5931E488"/>
    <w:rsid w:val="594E6B2E"/>
    <w:rsid w:val="596C6B0F"/>
    <w:rsid w:val="5985F82E"/>
    <w:rsid w:val="5989AA08"/>
    <w:rsid w:val="599422C2"/>
    <w:rsid w:val="599DA38D"/>
    <w:rsid w:val="59A72348"/>
    <w:rsid w:val="59C7D198"/>
    <w:rsid w:val="59D42F13"/>
    <w:rsid w:val="59DAE882"/>
    <w:rsid w:val="59F76DEF"/>
    <w:rsid w:val="5A29DB26"/>
    <w:rsid w:val="5A319E9C"/>
    <w:rsid w:val="5A45FDA8"/>
    <w:rsid w:val="5A49DA24"/>
    <w:rsid w:val="5A4AEC7E"/>
    <w:rsid w:val="5A547CD1"/>
    <w:rsid w:val="5A9EF464"/>
    <w:rsid w:val="5AA4EC89"/>
    <w:rsid w:val="5AA92AF6"/>
    <w:rsid w:val="5AAAAE8F"/>
    <w:rsid w:val="5AAFAFA9"/>
    <w:rsid w:val="5AB3EB86"/>
    <w:rsid w:val="5AB741A7"/>
    <w:rsid w:val="5AD52743"/>
    <w:rsid w:val="5AD8768F"/>
    <w:rsid w:val="5AD881AD"/>
    <w:rsid w:val="5ADB4AD7"/>
    <w:rsid w:val="5B00CF85"/>
    <w:rsid w:val="5B18A363"/>
    <w:rsid w:val="5B4CA4C1"/>
    <w:rsid w:val="5B50B588"/>
    <w:rsid w:val="5B6D71AC"/>
    <w:rsid w:val="5B86D277"/>
    <w:rsid w:val="5B90AF96"/>
    <w:rsid w:val="5BAA41F8"/>
    <w:rsid w:val="5BBE3BCC"/>
    <w:rsid w:val="5BC05324"/>
    <w:rsid w:val="5BD0F1E4"/>
    <w:rsid w:val="5BFEBE28"/>
    <w:rsid w:val="5C26DA4B"/>
    <w:rsid w:val="5C4B5E10"/>
    <w:rsid w:val="5C659338"/>
    <w:rsid w:val="5C695F82"/>
    <w:rsid w:val="5C98D349"/>
    <w:rsid w:val="5C9A5920"/>
    <w:rsid w:val="5C9C06DF"/>
    <w:rsid w:val="5CE22AD3"/>
    <w:rsid w:val="5CEE083F"/>
    <w:rsid w:val="5D064642"/>
    <w:rsid w:val="5D1862EE"/>
    <w:rsid w:val="5D24C4BC"/>
    <w:rsid w:val="5D27407F"/>
    <w:rsid w:val="5D570AF8"/>
    <w:rsid w:val="5D5C962C"/>
    <w:rsid w:val="5D709D9B"/>
    <w:rsid w:val="5D780DBF"/>
    <w:rsid w:val="5D814017"/>
    <w:rsid w:val="5D8B5B22"/>
    <w:rsid w:val="5D8D3AF2"/>
    <w:rsid w:val="5D9ACA02"/>
    <w:rsid w:val="5DA83B5A"/>
    <w:rsid w:val="5DAB0A04"/>
    <w:rsid w:val="5DAEC916"/>
    <w:rsid w:val="5DB72884"/>
    <w:rsid w:val="5DD5033F"/>
    <w:rsid w:val="5DD7E909"/>
    <w:rsid w:val="5DE0B20E"/>
    <w:rsid w:val="5DF2FC5D"/>
    <w:rsid w:val="5E188B87"/>
    <w:rsid w:val="5E46C755"/>
    <w:rsid w:val="5E5BBFF3"/>
    <w:rsid w:val="5E7D8EE4"/>
    <w:rsid w:val="5E88C529"/>
    <w:rsid w:val="5E9A7DA8"/>
    <w:rsid w:val="5E9BE095"/>
    <w:rsid w:val="5EA0846B"/>
    <w:rsid w:val="5EA11D11"/>
    <w:rsid w:val="5EA144EA"/>
    <w:rsid w:val="5EA90CDD"/>
    <w:rsid w:val="5EBDA637"/>
    <w:rsid w:val="5EC2D297"/>
    <w:rsid w:val="5ECB62FF"/>
    <w:rsid w:val="5EDE3B84"/>
    <w:rsid w:val="5EF6C250"/>
    <w:rsid w:val="5EF7624B"/>
    <w:rsid w:val="5F0D7CA0"/>
    <w:rsid w:val="5F10AD30"/>
    <w:rsid w:val="5F156351"/>
    <w:rsid w:val="5F23788B"/>
    <w:rsid w:val="5F5E4B16"/>
    <w:rsid w:val="5F89A2CF"/>
    <w:rsid w:val="5F8F2CDA"/>
    <w:rsid w:val="5FA40461"/>
    <w:rsid w:val="5FA5FED1"/>
    <w:rsid w:val="5FA9F6DC"/>
    <w:rsid w:val="5FC9209D"/>
    <w:rsid w:val="5FD45DBA"/>
    <w:rsid w:val="5FD99B1E"/>
    <w:rsid w:val="60182F92"/>
    <w:rsid w:val="601D121A"/>
    <w:rsid w:val="6021762D"/>
    <w:rsid w:val="602C2C4A"/>
    <w:rsid w:val="603698A4"/>
    <w:rsid w:val="603D8F9F"/>
    <w:rsid w:val="6058315B"/>
    <w:rsid w:val="60BA0D5C"/>
    <w:rsid w:val="60BA35A3"/>
    <w:rsid w:val="60DBC2FB"/>
    <w:rsid w:val="60EDC146"/>
    <w:rsid w:val="60F79E09"/>
    <w:rsid w:val="613BE875"/>
    <w:rsid w:val="613CC735"/>
    <w:rsid w:val="6159FEBF"/>
    <w:rsid w:val="616F2D88"/>
    <w:rsid w:val="617BF6AF"/>
    <w:rsid w:val="61874A83"/>
    <w:rsid w:val="619790DE"/>
    <w:rsid w:val="61993675"/>
    <w:rsid w:val="61BED7F0"/>
    <w:rsid w:val="61C07243"/>
    <w:rsid w:val="61CD533E"/>
    <w:rsid w:val="61E98815"/>
    <w:rsid w:val="61F36692"/>
    <w:rsid w:val="61FED702"/>
    <w:rsid w:val="62196E2E"/>
    <w:rsid w:val="621EDB1D"/>
    <w:rsid w:val="622C7073"/>
    <w:rsid w:val="622F59C4"/>
    <w:rsid w:val="623BFCDB"/>
    <w:rsid w:val="623F92B7"/>
    <w:rsid w:val="623FE956"/>
    <w:rsid w:val="6269E92C"/>
    <w:rsid w:val="6272A398"/>
    <w:rsid w:val="6277955C"/>
    <w:rsid w:val="6278F2DB"/>
    <w:rsid w:val="628163E6"/>
    <w:rsid w:val="62839ADB"/>
    <w:rsid w:val="62A0D442"/>
    <w:rsid w:val="62BEC634"/>
    <w:rsid w:val="62D52BF6"/>
    <w:rsid w:val="62DE7444"/>
    <w:rsid w:val="62E33374"/>
    <w:rsid w:val="62F706B2"/>
    <w:rsid w:val="62FF9727"/>
    <w:rsid w:val="6300617E"/>
    <w:rsid w:val="630F2B56"/>
    <w:rsid w:val="631382E6"/>
    <w:rsid w:val="631C8E63"/>
    <w:rsid w:val="635D5E0D"/>
    <w:rsid w:val="63BA21F0"/>
    <w:rsid w:val="63CCE843"/>
    <w:rsid w:val="63FA14C7"/>
    <w:rsid w:val="63FC60F1"/>
    <w:rsid w:val="6403EF1F"/>
    <w:rsid w:val="64121056"/>
    <w:rsid w:val="6420664A"/>
    <w:rsid w:val="6467C9A9"/>
    <w:rsid w:val="647EE901"/>
    <w:rsid w:val="64B7343B"/>
    <w:rsid w:val="64B7C6ED"/>
    <w:rsid w:val="64BE863E"/>
    <w:rsid w:val="64F1796F"/>
    <w:rsid w:val="64FCE6CE"/>
    <w:rsid w:val="651353F6"/>
    <w:rsid w:val="651576E8"/>
    <w:rsid w:val="651B1C4A"/>
    <w:rsid w:val="652C905F"/>
    <w:rsid w:val="652C9605"/>
    <w:rsid w:val="652FD184"/>
    <w:rsid w:val="6536067C"/>
    <w:rsid w:val="653AF2B7"/>
    <w:rsid w:val="655576F7"/>
    <w:rsid w:val="6593CB78"/>
    <w:rsid w:val="65C17A07"/>
    <w:rsid w:val="65C8E5B3"/>
    <w:rsid w:val="65CE5D3F"/>
    <w:rsid w:val="65D41295"/>
    <w:rsid w:val="65D8C68D"/>
    <w:rsid w:val="661A1992"/>
    <w:rsid w:val="661FA920"/>
    <w:rsid w:val="662F217C"/>
    <w:rsid w:val="665C66FA"/>
    <w:rsid w:val="6663BF96"/>
    <w:rsid w:val="666CA798"/>
    <w:rsid w:val="668EAACF"/>
    <w:rsid w:val="6692D32A"/>
    <w:rsid w:val="66A207D1"/>
    <w:rsid w:val="66A5FA70"/>
    <w:rsid w:val="67086A71"/>
    <w:rsid w:val="673584E5"/>
    <w:rsid w:val="673C6048"/>
    <w:rsid w:val="67530DCE"/>
    <w:rsid w:val="6753B488"/>
    <w:rsid w:val="67768A16"/>
    <w:rsid w:val="678E9D8D"/>
    <w:rsid w:val="6799F026"/>
    <w:rsid w:val="679E2DEB"/>
    <w:rsid w:val="67AA73DA"/>
    <w:rsid w:val="67BB2252"/>
    <w:rsid w:val="67BBD1A5"/>
    <w:rsid w:val="67BFAC3A"/>
    <w:rsid w:val="67D046F9"/>
    <w:rsid w:val="67D669E3"/>
    <w:rsid w:val="67DC8C06"/>
    <w:rsid w:val="67E41319"/>
    <w:rsid w:val="68094458"/>
    <w:rsid w:val="6834E397"/>
    <w:rsid w:val="683D62B8"/>
    <w:rsid w:val="68413B25"/>
    <w:rsid w:val="6857B791"/>
    <w:rsid w:val="685BA8AD"/>
    <w:rsid w:val="685FA74A"/>
    <w:rsid w:val="6865832A"/>
    <w:rsid w:val="68799767"/>
    <w:rsid w:val="6881ABDC"/>
    <w:rsid w:val="6885EE7E"/>
    <w:rsid w:val="689011BB"/>
    <w:rsid w:val="68A623B4"/>
    <w:rsid w:val="68C7ED2D"/>
    <w:rsid w:val="68C8F771"/>
    <w:rsid w:val="68CCC63B"/>
    <w:rsid w:val="68D46894"/>
    <w:rsid w:val="68E1CD3F"/>
    <w:rsid w:val="68E583B6"/>
    <w:rsid w:val="68E9CBFE"/>
    <w:rsid w:val="68EAC256"/>
    <w:rsid w:val="68EC9EA2"/>
    <w:rsid w:val="68F3BE79"/>
    <w:rsid w:val="68F996B5"/>
    <w:rsid w:val="6925526C"/>
    <w:rsid w:val="6950C17F"/>
    <w:rsid w:val="69684801"/>
    <w:rsid w:val="696F84EB"/>
    <w:rsid w:val="697C0C2A"/>
    <w:rsid w:val="6983C473"/>
    <w:rsid w:val="698BA10F"/>
    <w:rsid w:val="698C6FBA"/>
    <w:rsid w:val="699DBD3F"/>
    <w:rsid w:val="69A85751"/>
    <w:rsid w:val="69BFC005"/>
    <w:rsid w:val="69C87F41"/>
    <w:rsid w:val="69D2EB96"/>
    <w:rsid w:val="69D455A4"/>
    <w:rsid w:val="69D9C6D9"/>
    <w:rsid w:val="69E266D0"/>
    <w:rsid w:val="6A2850E9"/>
    <w:rsid w:val="6A3025E7"/>
    <w:rsid w:val="6A331258"/>
    <w:rsid w:val="6A3A1A54"/>
    <w:rsid w:val="6AA69275"/>
    <w:rsid w:val="6AC7143B"/>
    <w:rsid w:val="6ACB053E"/>
    <w:rsid w:val="6AD8E7D9"/>
    <w:rsid w:val="6B14B935"/>
    <w:rsid w:val="6B280350"/>
    <w:rsid w:val="6B29754E"/>
    <w:rsid w:val="6B426BF4"/>
    <w:rsid w:val="6B59D3D8"/>
    <w:rsid w:val="6B60B707"/>
    <w:rsid w:val="6B6646C6"/>
    <w:rsid w:val="6B667EB6"/>
    <w:rsid w:val="6B73BD4C"/>
    <w:rsid w:val="6B966EAF"/>
    <w:rsid w:val="6BACC883"/>
    <w:rsid w:val="6C088D1F"/>
    <w:rsid w:val="6C19D36D"/>
    <w:rsid w:val="6C203F09"/>
    <w:rsid w:val="6C2ACBE2"/>
    <w:rsid w:val="6C3A6581"/>
    <w:rsid w:val="6C48AC2B"/>
    <w:rsid w:val="6C497C39"/>
    <w:rsid w:val="6C5A1712"/>
    <w:rsid w:val="6C8F5C03"/>
    <w:rsid w:val="6C947834"/>
    <w:rsid w:val="6CAA3F84"/>
    <w:rsid w:val="6CB2B738"/>
    <w:rsid w:val="6CB676E1"/>
    <w:rsid w:val="6CB6A1AD"/>
    <w:rsid w:val="6CB7E841"/>
    <w:rsid w:val="6CDC1AAC"/>
    <w:rsid w:val="6CE64731"/>
    <w:rsid w:val="6D170740"/>
    <w:rsid w:val="6D1FC351"/>
    <w:rsid w:val="6D22B536"/>
    <w:rsid w:val="6D3145D8"/>
    <w:rsid w:val="6D584E91"/>
    <w:rsid w:val="6D67C5D7"/>
    <w:rsid w:val="6D68DB7B"/>
    <w:rsid w:val="6D6F61F3"/>
    <w:rsid w:val="6D79B67B"/>
    <w:rsid w:val="6DB0FC4C"/>
    <w:rsid w:val="6DBDE668"/>
    <w:rsid w:val="6DBF46C5"/>
    <w:rsid w:val="6DC5B887"/>
    <w:rsid w:val="6DC9556D"/>
    <w:rsid w:val="6DCF8E44"/>
    <w:rsid w:val="6DF651E4"/>
    <w:rsid w:val="6E0098A3"/>
    <w:rsid w:val="6E166E35"/>
    <w:rsid w:val="6E1F3C2A"/>
    <w:rsid w:val="6E28C4A3"/>
    <w:rsid w:val="6E3B129C"/>
    <w:rsid w:val="6E462F3C"/>
    <w:rsid w:val="6E53CF0E"/>
    <w:rsid w:val="6E655935"/>
    <w:rsid w:val="6E6E5912"/>
    <w:rsid w:val="6E7A731D"/>
    <w:rsid w:val="6EA0235A"/>
    <w:rsid w:val="6EA60B28"/>
    <w:rsid w:val="6EA763C6"/>
    <w:rsid w:val="6EB9330F"/>
    <w:rsid w:val="6EBDF273"/>
    <w:rsid w:val="6EC4868B"/>
    <w:rsid w:val="6ECCEE88"/>
    <w:rsid w:val="6ED047D7"/>
    <w:rsid w:val="6ED9F491"/>
    <w:rsid w:val="6EE6402F"/>
    <w:rsid w:val="6EEE3D83"/>
    <w:rsid w:val="6EEFCE22"/>
    <w:rsid w:val="6EFEE9B5"/>
    <w:rsid w:val="6F28469A"/>
    <w:rsid w:val="6F36A5BA"/>
    <w:rsid w:val="6F3CAF40"/>
    <w:rsid w:val="6F7DF16B"/>
    <w:rsid w:val="6F860224"/>
    <w:rsid w:val="6F9BD758"/>
    <w:rsid w:val="6F9E3D7D"/>
    <w:rsid w:val="6FB3DA95"/>
    <w:rsid w:val="6FD3E54D"/>
    <w:rsid w:val="6FD504AD"/>
    <w:rsid w:val="6FD598AB"/>
    <w:rsid w:val="6FE43E72"/>
    <w:rsid w:val="7003BFD8"/>
    <w:rsid w:val="70065927"/>
    <w:rsid w:val="70175CB9"/>
    <w:rsid w:val="7020211F"/>
    <w:rsid w:val="7023BA25"/>
    <w:rsid w:val="703C6417"/>
    <w:rsid w:val="7043C6C5"/>
    <w:rsid w:val="704E1969"/>
    <w:rsid w:val="70585230"/>
    <w:rsid w:val="7062F4D6"/>
    <w:rsid w:val="7076668B"/>
    <w:rsid w:val="7078D79D"/>
    <w:rsid w:val="7095D777"/>
    <w:rsid w:val="709CB044"/>
    <w:rsid w:val="70A06B17"/>
    <w:rsid w:val="70A36856"/>
    <w:rsid w:val="71087942"/>
    <w:rsid w:val="712159C7"/>
    <w:rsid w:val="712EF0DE"/>
    <w:rsid w:val="71454DF0"/>
    <w:rsid w:val="714D5CAE"/>
    <w:rsid w:val="71530B09"/>
    <w:rsid w:val="7178DDD2"/>
    <w:rsid w:val="719A327E"/>
    <w:rsid w:val="71A47D3B"/>
    <w:rsid w:val="71B2BC34"/>
    <w:rsid w:val="71D27009"/>
    <w:rsid w:val="71D32624"/>
    <w:rsid w:val="71D68FFE"/>
    <w:rsid w:val="71DA30A1"/>
    <w:rsid w:val="71DEA959"/>
    <w:rsid w:val="71FFA52C"/>
    <w:rsid w:val="72107630"/>
    <w:rsid w:val="72501850"/>
    <w:rsid w:val="7256C018"/>
    <w:rsid w:val="725A296B"/>
    <w:rsid w:val="725D227F"/>
    <w:rsid w:val="729D4399"/>
    <w:rsid w:val="729EF549"/>
    <w:rsid w:val="72A4DDB9"/>
    <w:rsid w:val="72B9DA29"/>
    <w:rsid w:val="72F375C4"/>
    <w:rsid w:val="7300F269"/>
    <w:rsid w:val="7307EAD9"/>
    <w:rsid w:val="7318029A"/>
    <w:rsid w:val="73202308"/>
    <w:rsid w:val="7336B15C"/>
    <w:rsid w:val="73581660"/>
    <w:rsid w:val="73660417"/>
    <w:rsid w:val="736FACC4"/>
    <w:rsid w:val="73812A7E"/>
    <w:rsid w:val="7381D117"/>
    <w:rsid w:val="73826E04"/>
    <w:rsid w:val="73891242"/>
    <w:rsid w:val="738AF04A"/>
    <w:rsid w:val="739768AA"/>
    <w:rsid w:val="73AF90EB"/>
    <w:rsid w:val="73BEFDE6"/>
    <w:rsid w:val="73DFBB85"/>
    <w:rsid w:val="73EE372F"/>
    <w:rsid w:val="74067434"/>
    <w:rsid w:val="740DB9E0"/>
    <w:rsid w:val="74387B23"/>
    <w:rsid w:val="743B2346"/>
    <w:rsid w:val="743C81E9"/>
    <w:rsid w:val="743EED72"/>
    <w:rsid w:val="744DAE79"/>
    <w:rsid w:val="7466AC34"/>
    <w:rsid w:val="746DF076"/>
    <w:rsid w:val="74783F7A"/>
    <w:rsid w:val="748A1368"/>
    <w:rsid w:val="74924079"/>
    <w:rsid w:val="749D2CE0"/>
    <w:rsid w:val="74AFB5FF"/>
    <w:rsid w:val="74D256F9"/>
    <w:rsid w:val="74D3C075"/>
    <w:rsid w:val="74F66B47"/>
    <w:rsid w:val="75074038"/>
    <w:rsid w:val="75287C69"/>
    <w:rsid w:val="75326334"/>
    <w:rsid w:val="7535F976"/>
    <w:rsid w:val="7566AADF"/>
    <w:rsid w:val="75678055"/>
    <w:rsid w:val="75A763EE"/>
    <w:rsid w:val="75B7C3F2"/>
    <w:rsid w:val="75C9C949"/>
    <w:rsid w:val="75DE1FF1"/>
    <w:rsid w:val="75FBC40E"/>
    <w:rsid w:val="75FC1250"/>
    <w:rsid w:val="76051D35"/>
    <w:rsid w:val="76120B27"/>
    <w:rsid w:val="764B62CD"/>
    <w:rsid w:val="768984AC"/>
    <w:rsid w:val="769EA403"/>
    <w:rsid w:val="76A4F9B4"/>
    <w:rsid w:val="76B819DA"/>
    <w:rsid w:val="76CBD91E"/>
    <w:rsid w:val="76E239CB"/>
    <w:rsid w:val="7707827F"/>
    <w:rsid w:val="771F9DB9"/>
    <w:rsid w:val="77539D51"/>
    <w:rsid w:val="7753FC6D"/>
    <w:rsid w:val="77650FEE"/>
    <w:rsid w:val="7775F5C4"/>
    <w:rsid w:val="7786A8C4"/>
    <w:rsid w:val="778AECAB"/>
    <w:rsid w:val="7798170E"/>
    <w:rsid w:val="779AAA52"/>
    <w:rsid w:val="77A51780"/>
    <w:rsid w:val="77ACB813"/>
    <w:rsid w:val="77B883B3"/>
    <w:rsid w:val="77C12BA7"/>
    <w:rsid w:val="77C3E6B4"/>
    <w:rsid w:val="77CAC25F"/>
    <w:rsid w:val="77DFA9B8"/>
    <w:rsid w:val="77E040A5"/>
    <w:rsid w:val="78069FED"/>
    <w:rsid w:val="7845B4BE"/>
    <w:rsid w:val="784D8CED"/>
    <w:rsid w:val="7856045B"/>
    <w:rsid w:val="78602FDF"/>
    <w:rsid w:val="78896D3B"/>
    <w:rsid w:val="789C1E16"/>
    <w:rsid w:val="78BA1871"/>
    <w:rsid w:val="78BCD732"/>
    <w:rsid w:val="78C43322"/>
    <w:rsid w:val="78DFE31A"/>
    <w:rsid w:val="7916F34B"/>
    <w:rsid w:val="791947E7"/>
    <w:rsid w:val="7923F294"/>
    <w:rsid w:val="7935F041"/>
    <w:rsid w:val="7943D6DF"/>
    <w:rsid w:val="796405E3"/>
    <w:rsid w:val="796C8641"/>
    <w:rsid w:val="799B7242"/>
    <w:rsid w:val="799CDC8F"/>
    <w:rsid w:val="79C85334"/>
    <w:rsid w:val="79E5D3A4"/>
    <w:rsid w:val="79EDEEDD"/>
    <w:rsid w:val="79F63951"/>
    <w:rsid w:val="79F97CC9"/>
    <w:rsid w:val="79FE0E68"/>
    <w:rsid w:val="7A34B6DB"/>
    <w:rsid w:val="7A402B8C"/>
    <w:rsid w:val="7A4C74E4"/>
    <w:rsid w:val="7A553410"/>
    <w:rsid w:val="7A577305"/>
    <w:rsid w:val="7A5A2134"/>
    <w:rsid w:val="7A5C96E6"/>
    <w:rsid w:val="7A8772DD"/>
    <w:rsid w:val="7A8D388E"/>
    <w:rsid w:val="7A93E84E"/>
    <w:rsid w:val="7AA5827F"/>
    <w:rsid w:val="7AA84F44"/>
    <w:rsid w:val="7AC85045"/>
    <w:rsid w:val="7ACD938D"/>
    <w:rsid w:val="7ACEE476"/>
    <w:rsid w:val="7AD7BEB2"/>
    <w:rsid w:val="7AE16E1F"/>
    <w:rsid w:val="7B1B108E"/>
    <w:rsid w:val="7B1BCEBF"/>
    <w:rsid w:val="7B2B10AE"/>
    <w:rsid w:val="7B394551"/>
    <w:rsid w:val="7B413FB5"/>
    <w:rsid w:val="7B81C7C6"/>
    <w:rsid w:val="7B9AD6CC"/>
    <w:rsid w:val="7B9AED02"/>
    <w:rsid w:val="7BA3E290"/>
    <w:rsid w:val="7BAB7DA8"/>
    <w:rsid w:val="7BAFD9FD"/>
    <w:rsid w:val="7BCB4196"/>
    <w:rsid w:val="7BD6CCB1"/>
    <w:rsid w:val="7BDA9B2C"/>
    <w:rsid w:val="7C0C2CDE"/>
    <w:rsid w:val="7C39F21A"/>
    <w:rsid w:val="7C3F2B7F"/>
    <w:rsid w:val="7C53FE30"/>
    <w:rsid w:val="7C5A21D0"/>
    <w:rsid w:val="7C6B658C"/>
    <w:rsid w:val="7C8B0738"/>
    <w:rsid w:val="7CB7E565"/>
    <w:rsid w:val="7CC21C35"/>
    <w:rsid w:val="7CC492D3"/>
    <w:rsid w:val="7CC5C148"/>
    <w:rsid w:val="7CEB297B"/>
    <w:rsid w:val="7CEEEDC6"/>
    <w:rsid w:val="7CF624D6"/>
    <w:rsid w:val="7CF69273"/>
    <w:rsid w:val="7D0D935C"/>
    <w:rsid w:val="7D2495E3"/>
    <w:rsid w:val="7D4158A1"/>
    <w:rsid w:val="7D45CEF6"/>
    <w:rsid w:val="7D47E687"/>
    <w:rsid w:val="7D77E611"/>
    <w:rsid w:val="7D7999C3"/>
    <w:rsid w:val="7D7C0034"/>
    <w:rsid w:val="7D91ADEA"/>
    <w:rsid w:val="7D963D1B"/>
    <w:rsid w:val="7DA4CFFC"/>
    <w:rsid w:val="7DAF8BC0"/>
    <w:rsid w:val="7DB9B5C0"/>
    <w:rsid w:val="7DD79750"/>
    <w:rsid w:val="7DF32CAF"/>
    <w:rsid w:val="7E0A67DB"/>
    <w:rsid w:val="7E20C188"/>
    <w:rsid w:val="7E22098F"/>
    <w:rsid w:val="7E2A6DD1"/>
    <w:rsid w:val="7E35625A"/>
    <w:rsid w:val="7E5FEC7F"/>
    <w:rsid w:val="7E7AC76C"/>
    <w:rsid w:val="7E8303F8"/>
    <w:rsid w:val="7E838328"/>
    <w:rsid w:val="7E8CE6B1"/>
    <w:rsid w:val="7E92CF02"/>
    <w:rsid w:val="7E989BD3"/>
    <w:rsid w:val="7EA1ABE8"/>
    <w:rsid w:val="7EB9A685"/>
    <w:rsid w:val="7EE06180"/>
    <w:rsid w:val="7EE4D577"/>
    <w:rsid w:val="7EE7F039"/>
    <w:rsid w:val="7EEB96F1"/>
    <w:rsid w:val="7F0596F0"/>
    <w:rsid w:val="7F09D08F"/>
    <w:rsid w:val="7F0BDCC0"/>
    <w:rsid w:val="7F0DC964"/>
    <w:rsid w:val="7F245BFA"/>
    <w:rsid w:val="7F3066F9"/>
    <w:rsid w:val="7F45D119"/>
    <w:rsid w:val="7F4A888B"/>
    <w:rsid w:val="7F66AF2A"/>
    <w:rsid w:val="7F75DF5D"/>
    <w:rsid w:val="7F7DEFF5"/>
    <w:rsid w:val="7F87386E"/>
    <w:rsid w:val="7F89BF43"/>
    <w:rsid w:val="7F8D928B"/>
    <w:rsid w:val="7F9E9D9D"/>
    <w:rsid w:val="7FBB1000"/>
    <w:rsid w:val="7FCA05D2"/>
    <w:rsid w:val="7FECAD84"/>
    <w:rsid w:val="7FF41BCA"/>
    <w:rsid w:val="7FF47FEF"/>
    <w:rsid w:val="7FFE1A1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EEF7B"/>
  <w15:docId w15:val="{77DB09B2-D944-49EF-BE93-DEA66A6A9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7464E"/>
    <w:pPr>
      <w:spacing w:after="0" w:line="240" w:lineRule="auto"/>
      <w:ind w:left="11" w:right="6" w:hanging="11"/>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4" w:line="251" w:lineRule="auto"/>
      <w:ind w:left="10" w:hanging="10"/>
      <w:jc w:val="both"/>
      <w:outlineLvl w:val="0"/>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unhideWhenUsed/>
    <w:qFormat/>
    <w:rsid w:val="0054749E"/>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Kommentaariviide">
    <w:name w:val="annotation reference"/>
    <w:basedOn w:val="Liguvaikefont"/>
    <w:uiPriority w:val="99"/>
    <w:semiHidden/>
    <w:unhideWhenUsed/>
    <w:rsid w:val="00055FA4"/>
    <w:rPr>
      <w:sz w:val="16"/>
      <w:szCs w:val="16"/>
    </w:rPr>
  </w:style>
  <w:style w:type="paragraph" w:styleId="Kommentaaritekst">
    <w:name w:val="annotation text"/>
    <w:basedOn w:val="Normaallaad"/>
    <w:link w:val="KommentaaritekstMrk"/>
    <w:uiPriority w:val="99"/>
    <w:unhideWhenUsed/>
    <w:rsid w:val="00055FA4"/>
    <w:rPr>
      <w:sz w:val="20"/>
      <w:szCs w:val="20"/>
    </w:rPr>
  </w:style>
  <w:style w:type="character" w:customStyle="1" w:styleId="KommentaaritekstMrk">
    <w:name w:val="Kommentaari tekst Märk"/>
    <w:basedOn w:val="Liguvaikefont"/>
    <w:link w:val="Kommentaaritekst"/>
    <w:uiPriority w:val="99"/>
    <w:rsid w:val="00055FA4"/>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055FA4"/>
    <w:rPr>
      <w:b/>
      <w:bCs/>
    </w:rPr>
  </w:style>
  <w:style w:type="character" w:customStyle="1" w:styleId="KommentaariteemaMrk">
    <w:name w:val="Kommentaari teema Märk"/>
    <w:basedOn w:val="KommentaaritekstMrk"/>
    <w:link w:val="Kommentaariteema"/>
    <w:uiPriority w:val="99"/>
    <w:semiHidden/>
    <w:rsid w:val="00055FA4"/>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055FA4"/>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55FA4"/>
    <w:rPr>
      <w:rFonts w:ascii="Segoe UI" w:eastAsia="Times New Roman" w:hAnsi="Segoe UI" w:cs="Segoe UI"/>
      <w:color w:val="000000"/>
      <w:sz w:val="18"/>
      <w:szCs w:val="18"/>
    </w:rPr>
  </w:style>
  <w:style w:type="paragraph" w:styleId="Redaktsioon">
    <w:name w:val="Revision"/>
    <w:hidden/>
    <w:uiPriority w:val="99"/>
    <w:semiHidden/>
    <w:rsid w:val="00A23FCC"/>
    <w:pPr>
      <w:spacing w:after="0" w:line="240" w:lineRule="auto"/>
    </w:pPr>
    <w:rPr>
      <w:rFonts w:ascii="Times New Roman" w:eastAsia="Times New Roman" w:hAnsi="Times New Roman" w:cs="Times New Roman"/>
      <w:color w:val="000000"/>
      <w:sz w:val="24"/>
    </w:rPr>
  </w:style>
  <w:style w:type="paragraph" w:styleId="Loendilik">
    <w:name w:val="List Paragraph"/>
    <w:basedOn w:val="Normaallaad"/>
    <w:uiPriority w:val="34"/>
    <w:qFormat/>
    <w:rsid w:val="001A103C"/>
    <w:pPr>
      <w:ind w:left="720"/>
      <w:contextualSpacing/>
    </w:pPr>
  </w:style>
  <w:style w:type="paragraph" w:styleId="Pis">
    <w:name w:val="header"/>
    <w:basedOn w:val="Normaallaad"/>
    <w:link w:val="PisMrk"/>
    <w:uiPriority w:val="99"/>
    <w:unhideWhenUsed/>
    <w:rsid w:val="00A41312"/>
    <w:pPr>
      <w:tabs>
        <w:tab w:val="center" w:pos="4536"/>
        <w:tab w:val="right" w:pos="9072"/>
      </w:tabs>
    </w:pPr>
  </w:style>
  <w:style w:type="character" w:customStyle="1" w:styleId="PisMrk">
    <w:name w:val="Päis Märk"/>
    <w:basedOn w:val="Liguvaikefont"/>
    <w:link w:val="Pis"/>
    <w:uiPriority w:val="99"/>
    <w:rsid w:val="00A41312"/>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A41312"/>
    <w:pPr>
      <w:tabs>
        <w:tab w:val="center" w:pos="4536"/>
        <w:tab w:val="right" w:pos="9072"/>
      </w:tabs>
    </w:pPr>
  </w:style>
  <w:style w:type="character" w:customStyle="1" w:styleId="JalusMrk">
    <w:name w:val="Jalus Märk"/>
    <w:basedOn w:val="Liguvaikefont"/>
    <w:link w:val="Jalus"/>
    <w:uiPriority w:val="99"/>
    <w:semiHidden/>
    <w:rsid w:val="00A41312"/>
    <w:rPr>
      <w:rFonts w:ascii="Times New Roman" w:eastAsia="Times New Roman" w:hAnsi="Times New Roman" w:cs="Times New Roman"/>
      <w:color w:val="000000"/>
      <w:sz w:val="24"/>
    </w:rPr>
  </w:style>
  <w:style w:type="paragraph" w:styleId="Normaallaadveeb">
    <w:name w:val="Normal (Web)"/>
    <w:basedOn w:val="Normaallaad"/>
    <w:uiPriority w:val="99"/>
    <w:unhideWhenUsed/>
    <w:rsid w:val="000A63CE"/>
    <w:pPr>
      <w:spacing w:before="100" w:beforeAutospacing="1" w:after="100" w:afterAutospacing="1"/>
      <w:ind w:left="0" w:right="0" w:firstLine="0"/>
      <w:jc w:val="left"/>
    </w:pPr>
    <w:rPr>
      <w:color w:val="auto"/>
      <w:szCs w:val="24"/>
    </w:rPr>
  </w:style>
  <w:style w:type="character" w:styleId="Hperlink">
    <w:name w:val="Hyperlink"/>
    <w:basedOn w:val="Liguvaikefont"/>
    <w:uiPriority w:val="99"/>
    <w:unhideWhenUsed/>
    <w:rsid w:val="000A63CE"/>
    <w:rPr>
      <w:color w:val="0000FF"/>
      <w:u w:val="single"/>
    </w:rPr>
  </w:style>
  <w:style w:type="character" w:styleId="HTML-tsitaat">
    <w:name w:val="HTML Cite"/>
    <w:basedOn w:val="Liguvaikefont"/>
    <w:uiPriority w:val="99"/>
    <w:semiHidden/>
    <w:unhideWhenUsed/>
    <w:rsid w:val="000A63CE"/>
    <w:rPr>
      <w:i/>
      <w:iCs/>
    </w:rPr>
  </w:style>
  <w:style w:type="character" w:customStyle="1" w:styleId="Pealkiri3Mrk">
    <w:name w:val="Pealkiri 3 Märk"/>
    <w:basedOn w:val="Liguvaikefont"/>
    <w:link w:val="Pealkiri3"/>
    <w:uiPriority w:val="9"/>
    <w:rsid w:val="0054749E"/>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54749E"/>
    <w:rPr>
      <w:b/>
      <w:bCs/>
    </w:rPr>
  </w:style>
  <w:style w:type="character" w:customStyle="1" w:styleId="mm">
    <w:name w:val="mm"/>
    <w:basedOn w:val="Liguvaikefont"/>
    <w:rsid w:val="00486DB6"/>
  </w:style>
  <w:style w:type="character" w:styleId="Lahendamatamainimine">
    <w:name w:val="Unresolved Mention"/>
    <w:basedOn w:val="Liguvaikefont"/>
    <w:uiPriority w:val="99"/>
    <w:semiHidden/>
    <w:unhideWhenUsed/>
    <w:rsid w:val="00E708EA"/>
    <w:rPr>
      <w:color w:val="605E5C"/>
      <w:shd w:val="clear" w:color="auto" w:fill="E1DFDD"/>
    </w:rPr>
  </w:style>
  <w:style w:type="character" w:customStyle="1" w:styleId="tyhik">
    <w:name w:val="tyhik"/>
    <w:basedOn w:val="Liguvaikefont"/>
    <w:rsid w:val="00D215F6"/>
  </w:style>
  <w:style w:type="paragraph" w:styleId="Vahedeta">
    <w:name w:val="No Spacing"/>
    <w:uiPriority w:val="1"/>
    <w:qFormat/>
    <w:rsid w:val="00AF0AC6"/>
    <w:pPr>
      <w:spacing w:after="0" w:line="240" w:lineRule="auto"/>
      <w:ind w:left="10" w:right="4" w:hanging="10"/>
      <w:jc w:val="both"/>
    </w:pPr>
    <w:rPr>
      <w:rFonts w:ascii="Times New Roman" w:eastAsia="Times New Roman" w:hAnsi="Times New Roman" w:cs="Times New Roman"/>
      <w:color w:val="000000"/>
      <w:sz w:val="24"/>
    </w:rPr>
  </w:style>
  <w:style w:type="character" w:styleId="Mainimine">
    <w:name w:val="Mention"/>
    <w:basedOn w:val="Liguvaikefont"/>
    <w:uiPriority w:val="99"/>
    <w:unhideWhenUsed/>
    <w:rsid w:val="003562FF"/>
    <w:rPr>
      <w:color w:val="2B579A"/>
      <w:shd w:val="clear" w:color="auto" w:fill="E1DFDD"/>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7508">
      <w:bodyDiv w:val="1"/>
      <w:marLeft w:val="0"/>
      <w:marRight w:val="0"/>
      <w:marTop w:val="0"/>
      <w:marBottom w:val="0"/>
      <w:divBdr>
        <w:top w:val="none" w:sz="0" w:space="0" w:color="auto"/>
        <w:left w:val="none" w:sz="0" w:space="0" w:color="auto"/>
        <w:bottom w:val="none" w:sz="0" w:space="0" w:color="auto"/>
        <w:right w:val="none" w:sz="0" w:space="0" w:color="auto"/>
      </w:divBdr>
    </w:div>
    <w:div w:id="213085543">
      <w:bodyDiv w:val="1"/>
      <w:marLeft w:val="0"/>
      <w:marRight w:val="0"/>
      <w:marTop w:val="0"/>
      <w:marBottom w:val="0"/>
      <w:divBdr>
        <w:top w:val="none" w:sz="0" w:space="0" w:color="auto"/>
        <w:left w:val="none" w:sz="0" w:space="0" w:color="auto"/>
        <w:bottom w:val="none" w:sz="0" w:space="0" w:color="auto"/>
        <w:right w:val="none" w:sz="0" w:space="0" w:color="auto"/>
      </w:divBdr>
    </w:div>
    <w:div w:id="357044370">
      <w:bodyDiv w:val="1"/>
      <w:marLeft w:val="0"/>
      <w:marRight w:val="0"/>
      <w:marTop w:val="0"/>
      <w:marBottom w:val="0"/>
      <w:divBdr>
        <w:top w:val="none" w:sz="0" w:space="0" w:color="auto"/>
        <w:left w:val="none" w:sz="0" w:space="0" w:color="auto"/>
        <w:bottom w:val="none" w:sz="0" w:space="0" w:color="auto"/>
        <w:right w:val="none" w:sz="0" w:space="0" w:color="auto"/>
      </w:divBdr>
    </w:div>
    <w:div w:id="430708887">
      <w:bodyDiv w:val="1"/>
      <w:marLeft w:val="0"/>
      <w:marRight w:val="0"/>
      <w:marTop w:val="0"/>
      <w:marBottom w:val="0"/>
      <w:divBdr>
        <w:top w:val="none" w:sz="0" w:space="0" w:color="auto"/>
        <w:left w:val="none" w:sz="0" w:space="0" w:color="auto"/>
        <w:bottom w:val="none" w:sz="0" w:space="0" w:color="auto"/>
        <w:right w:val="none" w:sz="0" w:space="0" w:color="auto"/>
      </w:divBdr>
    </w:div>
    <w:div w:id="444270034">
      <w:bodyDiv w:val="1"/>
      <w:marLeft w:val="0"/>
      <w:marRight w:val="0"/>
      <w:marTop w:val="0"/>
      <w:marBottom w:val="0"/>
      <w:divBdr>
        <w:top w:val="none" w:sz="0" w:space="0" w:color="auto"/>
        <w:left w:val="none" w:sz="0" w:space="0" w:color="auto"/>
        <w:bottom w:val="none" w:sz="0" w:space="0" w:color="auto"/>
        <w:right w:val="none" w:sz="0" w:space="0" w:color="auto"/>
      </w:divBdr>
    </w:div>
    <w:div w:id="553468841">
      <w:bodyDiv w:val="1"/>
      <w:marLeft w:val="0"/>
      <w:marRight w:val="0"/>
      <w:marTop w:val="0"/>
      <w:marBottom w:val="0"/>
      <w:divBdr>
        <w:top w:val="none" w:sz="0" w:space="0" w:color="auto"/>
        <w:left w:val="none" w:sz="0" w:space="0" w:color="auto"/>
        <w:bottom w:val="none" w:sz="0" w:space="0" w:color="auto"/>
        <w:right w:val="none" w:sz="0" w:space="0" w:color="auto"/>
      </w:divBdr>
    </w:div>
    <w:div w:id="635329970">
      <w:bodyDiv w:val="1"/>
      <w:marLeft w:val="0"/>
      <w:marRight w:val="0"/>
      <w:marTop w:val="0"/>
      <w:marBottom w:val="0"/>
      <w:divBdr>
        <w:top w:val="none" w:sz="0" w:space="0" w:color="auto"/>
        <w:left w:val="none" w:sz="0" w:space="0" w:color="auto"/>
        <w:bottom w:val="none" w:sz="0" w:space="0" w:color="auto"/>
        <w:right w:val="none" w:sz="0" w:space="0" w:color="auto"/>
      </w:divBdr>
    </w:div>
    <w:div w:id="809590299">
      <w:bodyDiv w:val="1"/>
      <w:marLeft w:val="0"/>
      <w:marRight w:val="0"/>
      <w:marTop w:val="0"/>
      <w:marBottom w:val="0"/>
      <w:divBdr>
        <w:top w:val="none" w:sz="0" w:space="0" w:color="auto"/>
        <w:left w:val="none" w:sz="0" w:space="0" w:color="auto"/>
        <w:bottom w:val="none" w:sz="0" w:space="0" w:color="auto"/>
        <w:right w:val="none" w:sz="0" w:space="0" w:color="auto"/>
      </w:divBdr>
    </w:div>
    <w:div w:id="817501515">
      <w:bodyDiv w:val="1"/>
      <w:marLeft w:val="0"/>
      <w:marRight w:val="0"/>
      <w:marTop w:val="0"/>
      <w:marBottom w:val="0"/>
      <w:divBdr>
        <w:top w:val="none" w:sz="0" w:space="0" w:color="auto"/>
        <w:left w:val="none" w:sz="0" w:space="0" w:color="auto"/>
        <w:bottom w:val="none" w:sz="0" w:space="0" w:color="auto"/>
        <w:right w:val="none" w:sz="0" w:space="0" w:color="auto"/>
      </w:divBdr>
    </w:div>
    <w:div w:id="889459255">
      <w:bodyDiv w:val="1"/>
      <w:marLeft w:val="0"/>
      <w:marRight w:val="0"/>
      <w:marTop w:val="0"/>
      <w:marBottom w:val="0"/>
      <w:divBdr>
        <w:top w:val="none" w:sz="0" w:space="0" w:color="auto"/>
        <w:left w:val="none" w:sz="0" w:space="0" w:color="auto"/>
        <w:bottom w:val="none" w:sz="0" w:space="0" w:color="auto"/>
        <w:right w:val="none" w:sz="0" w:space="0" w:color="auto"/>
      </w:divBdr>
      <w:divsChild>
        <w:div w:id="236137186">
          <w:marLeft w:val="0"/>
          <w:marRight w:val="0"/>
          <w:marTop w:val="0"/>
          <w:marBottom w:val="0"/>
          <w:divBdr>
            <w:top w:val="none" w:sz="0" w:space="0" w:color="auto"/>
            <w:left w:val="none" w:sz="0" w:space="0" w:color="auto"/>
            <w:bottom w:val="none" w:sz="0" w:space="0" w:color="auto"/>
            <w:right w:val="none" w:sz="0" w:space="0" w:color="auto"/>
          </w:divBdr>
          <w:divsChild>
            <w:div w:id="326329508">
              <w:marLeft w:val="0"/>
              <w:marRight w:val="0"/>
              <w:marTop w:val="0"/>
              <w:marBottom w:val="0"/>
              <w:divBdr>
                <w:top w:val="none" w:sz="0" w:space="0" w:color="auto"/>
                <w:left w:val="none" w:sz="0" w:space="0" w:color="auto"/>
                <w:bottom w:val="none" w:sz="0" w:space="0" w:color="auto"/>
                <w:right w:val="none" w:sz="0" w:space="0" w:color="auto"/>
              </w:divBdr>
              <w:divsChild>
                <w:div w:id="8052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540126">
      <w:bodyDiv w:val="1"/>
      <w:marLeft w:val="0"/>
      <w:marRight w:val="0"/>
      <w:marTop w:val="0"/>
      <w:marBottom w:val="0"/>
      <w:divBdr>
        <w:top w:val="none" w:sz="0" w:space="0" w:color="auto"/>
        <w:left w:val="none" w:sz="0" w:space="0" w:color="auto"/>
        <w:bottom w:val="none" w:sz="0" w:space="0" w:color="auto"/>
        <w:right w:val="none" w:sz="0" w:space="0" w:color="auto"/>
      </w:divBdr>
    </w:div>
    <w:div w:id="906065907">
      <w:bodyDiv w:val="1"/>
      <w:marLeft w:val="0"/>
      <w:marRight w:val="0"/>
      <w:marTop w:val="0"/>
      <w:marBottom w:val="0"/>
      <w:divBdr>
        <w:top w:val="none" w:sz="0" w:space="0" w:color="auto"/>
        <w:left w:val="none" w:sz="0" w:space="0" w:color="auto"/>
        <w:bottom w:val="none" w:sz="0" w:space="0" w:color="auto"/>
        <w:right w:val="none" w:sz="0" w:space="0" w:color="auto"/>
      </w:divBdr>
    </w:div>
    <w:div w:id="983855502">
      <w:bodyDiv w:val="1"/>
      <w:marLeft w:val="0"/>
      <w:marRight w:val="0"/>
      <w:marTop w:val="0"/>
      <w:marBottom w:val="0"/>
      <w:divBdr>
        <w:top w:val="none" w:sz="0" w:space="0" w:color="auto"/>
        <w:left w:val="none" w:sz="0" w:space="0" w:color="auto"/>
        <w:bottom w:val="none" w:sz="0" w:space="0" w:color="auto"/>
        <w:right w:val="none" w:sz="0" w:space="0" w:color="auto"/>
      </w:divBdr>
    </w:div>
    <w:div w:id="1012878524">
      <w:bodyDiv w:val="1"/>
      <w:marLeft w:val="0"/>
      <w:marRight w:val="0"/>
      <w:marTop w:val="0"/>
      <w:marBottom w:val="0"/>
      <w:divBdr>
        <w:top w:val="none" w:sz="0" w:space="0" w:color="auto"/>
        <w:left w:val="none" w:sz="0" w:space="0" w:color="auto"/>
        <w:bottom w:val="none" w:sz="0" w:space="0" w:color="auto"/>
        <w:right w:val="none" w:sz="0" w:space="0" w:color="auto"/>
      </w:divBdr>
    </w:div>
    <w:div w:id="1097941644">
      <w:bodyDiv w:val="1"/>
      <w:marLeft w:val="0"/>
      <w:marRight w:val="0"/>
      <w:marTop w:val="0"/>
      <w:marBottom w:val="0"/>
      <w:divBdr>
        <w:top w:val="none" w:sz="0" w:space="0" w:color="auto"/>
        <w:left w:val="none" w:sz="0" w:space="0" w:color="auto"/>
        <w:bottom w:val="none" w:sz="0" w:space="0" w:color="auto"/>
        <w:right w:val="none" w:sz="0" w:space="0" w:color="auto"/>
      </w:divBdr>
    </w:div>
    <w:div w:id="1198006911">
      <w:bodyDiv w:val="1"/>
      <w:marLeft w:val="0"/>
      <w:marRight w:val="0"/>
      <w:marTop w:val="0"/>
      <w:marBottom w:val="0"/>
      <w:divBdr>
        <w:top w:val="none" w:sz="0" w:space="0" w:color="auto"/>
        <w:left w:val="none" w:sz="0" w:space="0" w:color="auto"/>
        <w:bottom w:val="none" w:sz="0" w:space="0" w:color="auto"/>
        <w:right w:val="none" w:sz="0" w:space="0" w:color="auto"/>
      </w:divBdr>
    </w:div>
    <w:div w:id="1217157725">
      <w:bodyDiv w:val="1"/>
      <w:marLeft w:val="0"/>
      <w:marRight w:val="0"/>
      <w:marTop w:val="0"/>
      <w:marBottom w:val="0"/>
      <w:divBdr>
        <w:top w:val="none" w:sz="0" w:space="0" w:color="auto"/>
        <w:left w:val="none" w:sz="0" w:space="0" w:color="auto"/>
        <w:bottom w:val="none" w:sz="0" w:space="0" w:color="auto"/>
        <w:right w:val="none" w:sz="0" w:space="0" w:color="auto"/>
      </w:divBdr>
    </w:div>
    <w:div w:id="1280186388">
      <w:bodyDiv w:val="1"/>
      <w:marLeft w:val="0"/>
      <w:marRight w:val="0"/>
      <w:marTop w:val="0"/>
      <w:marBottom w:val="0"/>
      <w:divBdr>
        <w:top w:val="none" w:sz="0" w:space="0" w:color="auto"/>
        <w:left w:val="none" w:sz="0" w:space="0" w:color="auto"/>
        <w:bottom w:val="none" w:sz="0" w:space="0" w:color="auto"/>
        <w:right w:val="none" w:sz="0" w:space="0" w:color="auto"/>
      </w:divBdr>
      <w:divsChild>
        <w:div w:id="1336764188">
          <w:marLeft w:val="0"/>
          <w:marRight w:val="0"/>
          <w:marTop w:val="0"/>
          <w:marBottom w:val="0"/>
          <w:divBdr>
            <w:top w:val="none" w:sz="0" w:space="0" w:color="auto"/>
            <w:left w:val="none" w:sz="0" w:space="0" w:color="auto"/>
            <w:bottom w:val="none" w:sz="0" w:space="0" w:color="auto"/>
            <w:right w:val="none" w:sz="0" w:space="0" w:color="auto"/>
          </w:divBdr>
          <w:divsChild>
            <w:div w:id="1152212003">
              <w:marLeft w:val="0"/>
              <w:marRight w:val="0"/>
              <w:marTop w:val="0"/>
              <w:marBottom w:val="0"/>
              <w:divBdr>
                <w:top w:val="none" w:sz="0" w:space="0" w:color="auto"/>
                <w:left w:val="none" w:sz="0" w:space="0" w:color="auto"/>
                <w:bottom w:val="none" w:sz="0" w:space="0" w:color="auto"/>
                <w:right w:val="none" w:sz="0" w:space="0" w:color="auto"/>
              </w:divBdr>
              <w:divsChild>
                <w:div w:id="75617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08667">
      <w:bodyDiv w:val="1"/>
      <w:marLeft w:val="0"/>
      <w:marRight w:val="0"/>
      <w:marTop w:val="0"/>
      <w:marBottom w:val="0"/>
      <w:divBdr>
        <w:top w:val="none" w:sz="0" w:space="0" w:color="auto"/>
        <w:left w:val="none" w:sz="0" w:space="0" w:color="auto"/>
        <w:bottom w:val="none" w:sz="0" w:space="0" w:color="auto"/>
        <w:right w:val="none" w:sz="0" w:space="0" w:color="auto"/>
      </w:divBdr>
    </w:div>
    <w:div w:id="1369183432">
      <w:bodyDiv w:val="1"/>
      <w:marLeft w:val="0"/>
      <w:marRight w:val="0"/>
      <w:marTop w:val="0"/>
      <w:marBottom w:val="0"/>
      <w:divBdr>
        <w:top w:val="none" w:sz="0" w:space="0" w:color="auto"/>
        <w:left w:val="none" w:sz="0" w:space="0" w:color="auto"/>
        <w:bottom w:val="none" w:sz="0" w:space="0" w:color="auto"/>
        <w:right w:val="none" w:sz="0" w:space="0" w:color="auto"/>
      </w:divBdr>
      <w:divsChild>
        <w:div w:id="322513995">
          <w:marLeft w:val="0"/>
          <w:marRight w:val="0"/>
          <w:marTop w:val="0"/>
          <w:marBottom w:val="0"/>
          <w:divBdr>
            <w:top w:val="none" w:sz="0" w:space="0" w:color="auto"/>
            <w:left w:val="none" w:sz="0" w:space="0" w:color="auto"/>
            <w:bottom w:val="none" w:sz="0" w:space="0" w:color="auto"/>
            <w:right w:val="none" w:sz="0" w:space="0" w:color="auto"/>
          </w:divBdr>
          <w:divsChild>
            <w:div w:id="638536299">
              <w:marLeft w:val="0"/>
              <w:marRight w:val="0"/>
              <w:marTop w:val="0"/>
              <w:marBottom w:val="0"/>
              <w:divBdr>
                <w:top w:val="none" w:sz="0" w:space="0" w:color="auto"/>
                <w:left w:val="none" w:sz="0" w:space="0" w:color="auto"/>
                <w:bottom w:val="none" w:sz="0" w:space="0" w:color="auto"/>
                <w:right w:val="none" w:sz="0" w:space="0" w:color="auto"/>
              </w:divBdr>
              <w:divsChild>
                <w:div w:id="184385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856561">
      <w:bodyDiv w:val="1"/>
      <w:marLeft w:val="0"/>
      <w:marRight w:val="0"/>
      <w:marTop w:val="0"/>
      <w:marBottom w:val="0"/>
      <w:divBdr>
        <w:top w:val="none" w:sz="0" w:space="0" w:color="auto"/>
        <w:left w:val="none" w:sz="0" w:space="0" w:color="auto"/>
        <w:bottom w:val="none" w:sz="0" w:space="0" w:color="auto"/>
        <w:right w:val="none" w:sz="0" w:space="0" w:color="auto"/>
      </w:divBdr>
    </w:div>
    <w:div w:id="1380323852">
      <w:bodyDiv w:val="1"/>
      <w:marLeft w:val="0"/>
      <w:marRight w:val="0"/>
      <w:marTop w:val="0"/>
      <w:marBottom w:val="0"/>
      <w:divBdr>
        <w:top w:val="none" w:sz="0" w:space="0" w:color="auto"/>
        <w:left w:val="none" w:sz="0" w:space="0" w:color="auto"/>
        <w:bottom w:val="none" w:sz="0" w:space="0" w:color="auto"/>
        <w:right w:val="none" w:sz="0" w:space="0" w:color="auto"/>
      </w:divBdr>
      <w:divsChild>
        <w:div w:id="358632028">
          <w:marLeft w:val="0"/>
          <w:marRight w:val="0"/>
          <w:marTop w:val="0"/>
          <w:marBottom w:val="0"/>
          <w:divBdr>
            <w:top w:val="none" w:sz="0" w:space="0" w:color="auto"/>
            <w:left w:val="none" w:sz="0" w:space="0" w:color="auto"/>
            <w:bottom w:val="none" w:sz="0" w:space="0" w:color="auto"/>
            <w:right w:val="none" w:sz="0" w:space="0" w:color="auto"/>
          </w:divBdr>
          <w:divsChild>
            <w:div w:id="2028435992">
              <w:marLeft w:val="0"/>
              <w:marRight w:val="0"/>
              <w:marTop w:val="0"/>
              <w:marBottom w:val="0"/>
              <w:divBdr>
                <w:top w:val="none" w:sz="0" w:space="0" w:color="auto"/>
                <w:left w:val="none" w:sz="0" w:space="0" w:color="auto"/>
                <w:bottom w:val="none" w:sz="0" w:space="0" w:color="auto"/>
                <w:right w:val="none" w:sz="0" w:space="0" w:color="auto"/>
              </w:divBdr>
              <w:divsChild>
                <w:div w:id="76842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644876">
      <w:bodyDiv w:val="1"/>
      <w:marLeft w:val="0"/>
      <w:marRight w:val="0"/>
      <w:marTop w:val="0"/>
      <w:marBottom w:val="0"/>
      <w:divBdr>
        <w:top w:val="none" w:sz="0" w:space="0" w:color="auto"/>
        <w:left w:val="none" w:sz="0" w:space="0" w:color="auto"/>
        <w:bottom w:val="none" w:sz="0" w:space="0" w:color="auto"/>
        <w:right w:val="none" w:sz="0" w:space="0" w:color="auto"/>
      </w:divBdr>
      <w:divsChild>
        <w:div w:id="1875536889">
          <w:marLeft w:val="0"/>
          <w:marRight w:val="0"/>
          <w:marTop w:val="0"/>
          <w:marBottom w:val="0"/>
          <w:divBdr>
            <w:top w:val="none" w:sz="0" w:space="0" w:color="auto"/>
            <w:left w:val="none" w:sz="0" w:space="0" w:color="auto"/>
            <w:bottom w:val="none" w:sz="0" w:space="0" w:color="auto"/>
            <w:right w:val="none" w:sz="0" w:space="0" w:color="auto"/>
          </w:divBdr>
          <w:divsChild>
            <w:div w:id="197668817">
              <w:marLeft w:val="0"/>
              <w:marRight w:val="0"/>
              <w:marTop w:val="0"/>
              <w:marBottom w:val="0"/>
              <w:divBdr>
                <w:top w:val="none" w:sz="0" w:space="0" w:color="auto"/>
                <w:left w:val="none" w:sz="0" w:space="0" w:color="auto"/>
                <w:bottom w:val="none" w:sz="0" w:space="0" w:color="auto"/>
                <w:right w:val="none" w:sz="0" w:space="0" w:color="auto"/>
              </w:divBdr>
              <w:divsChild>
                <w:div w:id="103647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726570">
      <w:bodyDiv w:val="1"/>
      <w:marLeft w:val="0"/>
      <w:marRight w:val="0"/>
      <w:marTop w:val="0"/>
      <w:marBottom w:val="0"/>
      <w:divBdr>
        <w:top w:val="none" w:sz="0" w:space="0" w:color="auto"/>
        <w:left w:val="none" w:sz="0" w:space="0" w:color="auto"/>
        <w:bottom w:val="none" w:sz="0" w:space="0" w:color="auto"/>
        <w:right w:val="none" w:sz="0" w:space="0" w:color="auto"/>
      </w:divBdr>
    </w:div>
    <w:div w:id="1689797435">
      <w:bodyDiv w:val="1"/>
      <w:marLeft w:val="0"/>
      <w:marRight w:val="0"/>
      <w:marTop w:val="0"/>
      <w:marBottom w:val="0"/>
      <w:divBdr>
        <w:top w:val="none" w:sz="0" w:space="0" w:color="auto"/>
        <w:left w:val="none" w:sz="0" w:space="0" w:color="auto"/>
        <w:bottom w:val="none" w:sz="0" w:space="0" w:color="auto"/>
        <w:right w:val="none" w:sz="0" w:space="0" w:color="auto"/>
      </w:divBdr>
    </w:div>
    <w:div w:id="1726948424">
      <w:bodyDiv w:val="1"/>
      <w:marLeft w:val="0"/>
      <w:marRight w:val="0"/>
      <w:marTop w:val="0"/>
      <w:marBottom w:val="0"/>
      <w:divBdr>
        <w:top w:val="none" w:sz="0" w:space="0" w:color="auto"/>
        <w:left w:val="none" w:sz="0" w:space="0" w:color="auto"/>
        <w:bottom w:val="none" w:sz="0" w:space="0" w:color="auto"/>
        <w:right w:val="none" w:sz="0" w:space="0" w:color="auto"/>
      </w:divBdr>
    </w:div>
    <w:div w:id="1918634655">
      <w:bodyDiv w:val="1"/>
      <w:marLeft w:val="0"/>
      <w:marRight w:val="0"/>
      <w:marTop w:val="0"/>
      <w:marBottom w:val="0"/>
      <w:divBdr>
        <w:top w:val="none" w:sz="0" w:space="0" w:color="auto"/>
        <w:left w:val="none" w:sz="0" w:space="0" w:color="auto"/>
        <w:bottom w:val="none" w:sz="0" w:space="0" w:color="auto"/>
        <w:right w:val="none" w:sz="0" w:space="0" w:color="auto"/>
      </w:divBdr>
    </w:div>
    <w:div w:id="1992950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arhiiv.eki.ee/dict/qs/index.cgi?Q=t%C3%A4iendav&amp;F=M"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92D684-606B-4F4C-A110-04D1DB103CC8}">
  <ds:schemaRefs>
    <ds:schemaRef ds:uri="http://schemas.openxmlformats.org/officeDocument/2006/bibliography"/>
  </ds:schemaRefs>
</ds:datastoreItem>
</file>

<file path=customXml/itemProps2.xml><?xml version="1.0" encoding="utf-8"?>
<ds:datastoreItem xmlns:ds="http://schemas.openxmlformats.org/officeDocument/2006/customXml" ds:itemID="{2660FE1F-2B79-49FB-AA7E-4D1EEA168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D20B16-62B6-4D10-8494-74D93CDECD75}">
  <ds:schemaRefs>
    <ds:schemaRef ds:uri="http://schemas.microsoft.com/sharepoint/v3/contenttype/forms"/>
  </ds:schemaRefs>
</ds:datastoreItem>
</file>

<file path=customXml/itemProps4.xml><?xml version="1.0" encoding="utf-8"?>
<ds:datastoreItem xmlns:ds="http://schemas.openxmlformats.org/officeDocument/2006/customXml" ds:itemID="{563F5A7F-04EF-49F9-9F1F-5D2A22C8F2D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4399</Words>
  <Characters>25520</Characters>
  <Application>Microsoft Office Word</Application>
  <DocSecurity>0</DocSecurity>
  <Lines>212</Lines>
  <Paragraphs>59</Paragraphs>
  <ScaleCrop>false</ScaleCrop>
  <HeadingPairs>
    <vt:vector size="2" baseType="variant">
      <vt:variant>
        <vt:lpstr>Pealkiri</vt:lpstr>
      </vt:variant>
      <vt:variant>
        <vt:i4>1</vt:i4>
      </vt:variant>
    </vt:vector>
  </HeadingPairs>
  <TitlesOfParts>
    <vt:vector size="1" baseType="lpstr">
      <vt:lpstr>KeÜS jt seaduste muutmise seaduse eelnõu</vt:lpstr>
    </vt:vector>
  </TitlesOfParts>
  <Company>Registrite ja Infosüsteemide Keskus</Company>
  <LinksUpToDate>false</LinksUpToDate>
  <CharactersWithSpaces>29860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KeÜS jt seaduste muutmise seaduse eelnõu</dc:title>
  <dc:subject/>
  <dc:creator>Hanna Vahter</dc:creator>
  <cp:keywords/>
  <cp:lastModifiedBy>Markus Ühtigi - JUSTDIGI</cp:lastModifiedBy>
  <cp:revision>237</cp:revision>
  <cp:lastPrinted>2025-01-29T20:21:00Z</cp:lastPrinted>
  <dcterms:created xsi:type="dcterms:W3CDTF">2025-02-17T20:11:00Z</dcterms:created>
  <dcterms:modified xsi:type="dcterms:W3CDTF">2025-03-05T09:51:00Z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2025-02-17T10:11:40Z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aaeaae28-7ed4-436a-828d-b61ed3290ec0</vt:lpwstr>
  </property>
  <property fmtid="{D5CDD505-2E9C-101B-9397-08002B2CF9AE}" pid="9" name="MSIP_Label_defa4170-0d19-0005-0004-bc88714345d2_ContentBits">
    <vt:lpwstr>0</vt:lpwstr>
  </property>
  <property fmtid="{D5CDD505-2E9C-101B-9397-08002B2CF9AE}" pid="10" name="MediaServiceImageTags">
    <vt:lpwstr/>
  </property>
</Properties>
</file>